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A7C" w:rsidRPr="006E3131" w:rsidRDefault="00464A7C" w:rsidP="00464A7C">
      <w:pPr>
        <w:snapToGrid w:val="0"/>
        <w:spacing w:line="360" w:lineRule="auto"/>
        <w:jc w:val="center"/>
        <w:rPr>
          <w:rFonts w:eastAsia="黑体"/>
          <w:sz w:val="36"/>
          <w:szCs w:val="36"/>
        </w:rPr>
      </w:pPr>
      <w:r w:rsidRPr="006E3131">
        <w:rPr>
          <w:rFonts w:eastAsia="黑体"/>
          <w:sz w:val="36"/>
          <w:szCs w:val="36"/>
        </w:rPr>
        <w:t>202</w:t>
      </w:r>
      <w:r w:rsidR="00E366A7">
        <w:rPr>
          <w:rFonts w:eastAsia="黑体" w:hint="eastAsia"/>
          <w:sz w:val="36"/>
          <w:szCs w:val="36"/>
        </w:rPr>
        <w:t>3</w:t>
      </w:r>
      <w:r w:rsidRPr="006E3131">
        <w:rPr>
          <w:rFonts w:eastAsia="黑体"/>
          <w:sz w:val="36"/>
          <w:szCs w:val="36"/>
        </w:rPr>
        <w:t>年配装眼镜产品质量</w:t>
      </w:r>
      <w:r w:rsidR="00E64883" w:rsidRPr="006E3131">
        <w:rPr>
          <w:rFonts w:eastAsia="黑体"/>
          <w:sz w:val="36"/>
          <w:szCs w:val="36"/>
        </w:rPr>
        <w:t>钦州市</w:t>
      </w:r>
      <w:r w:rsidRPr="006E3131">
        <w:rPr>
          <w:rFonts w:eastAsia="黑体"/>
          <w:sz w:val="36"/>
          <w:szCs w:val="36"/>
        </w:rPr>
        <w:t>监督抽查实施细则</w:t>
      </w:r>
    </w:p>
    <w:p w:rsidR="00464A7C" w:rsidRPr="006E3131" w:rsidRDefault="00464A7C" w:rsidP="00464A7C">
      <w:pPr>
        <w:snapToGrid w:val="0"/>
        <w:spacing w:line="360" w:lineRule="auto"/>
        <w:rPr>
          <w:rFonts w:eastAsia="黑体"/>
          <w:kern w:val="0"/>
          <w:szCs w:val="21"/>
        </w:rPr>
      </w:pPr>
    </w:p>
    <w:p w:rsidR="00464A7C" w:rsidRPr="006E3131" w:rsidRDefault="00464A7C" w:rsidP="00464A7C">
      <w:pPr>
        <w:snapToGrid w:val="0"/>
        <w:spacing w:line="360" w:lineRule="auto"/>
        <w:rPr>
          <w:kern w:val="0"/>
          <w:szCs w:val="21"/>
        </w:rPr>
      </w:pPr>
      <w:r w:rsidRPr="006E3131">
        <w:rPr>
          <w:rFonts w:eastAsia="黑体"/>
          <w:kern w:val="0"/>
          <w:szCs w:val="21"/>
        </w:rPr>
        <w:t xml:space="preserve">1 </w:t>
      </w:r>
      <w:r w:rsidRPr="006E3131">
        <w:rPr>
          <w:rFonts w:eastAsia="黑体"/>
          <w:kern w:val="0"/>
          <w:szCs w:val="21"/>
        </w:rPr>
        <w:t>范围</w:t>
      </w:r>
    </w:p>
    <w:p w:rsidR="00464A7C" w:rsidRPr="006E3131" w:rsidRDefault="00464A7C" w:rsidP="00464A7C">
      <w:pPr>
        <w:spacing w:line="360" w:lineRule="auto"/>
        <w:ind w:firstLine="420"/>
        <w:rPr>
          <w:szCs w:val="21"/>
        </w:rPr>
      </w:pPr>
      <w:r w:rsidRPr="006E3131">
        <w:rPr>
          <w:kern w:val="0"/>
          <w:szCs w:val="21"/>
        </w:rPr>
        <w:t>本细则适用于配装眼镜产品质量</w:t>
      </w:r>
      <w:r w:rsidR="006E3131" w:rsidRPr="006E3131">
        <w:rPr>
          <w:kern w:val="0"/>
          <w:szCs w:val="21"/>
        </w:rPr>
        <w:t>钦州市</w:t>
      </w:r>
      <w:r w:rsidRPr="006E3131">
        <w:rPr>
          <w:kern w:val="0"/>
          <w:szCs w:val="21"/>
        </w:rPr>
        <w:t>监督抽查</w:t>
      </w:r>
      <w:r w:rsidRPr="006E3131">
        <w:rPr>
          <w:rFonts w:hAnsi="宋体"/>
          <w:kern w:val="0"/>
          <w:szCs w:val="21"/>
        </w:rPr>
        <w:t>。</w:t>
      </w:r>
      <w:r w:rsidRPr="006E3131">
        <w:rPr>
          <w:kern w:val="0"/>
          <w:szCs w:val="21"/>
        </w:rPr>
        <w:t>监督抽查产品范围包括：单光和多焦点的验光处方配装眼镜。</w:t>
      </w:r>
      <w:r w:rsidRPr="006E3131">
        <w:rPr>
          <w:rFonts w:hAnsi="宋体"/>
          <w:szCs w:val="21"/>
        </w:rPr>
        <w:t>本细则内容包括产品种类、术语和定义、检验依据、抽样、检验要求、判定原则、异议处理。</w:t>
      </w:r>
    </w:p>
    <w:p w:rsidR="00464A7C" w:rsidRPr="006E3131" w:rsidRDefault="00464A7C" w:rsidP="00464A7C">
      <w:pPr>
        <w:spacing w:line="360" w:lineRule="auto"/>
        <w:ind w:firstLine="420"/>
        <w:rPr>
          <w:szCs w:val="21"/>
        </w:rPr>
      </w:pPr>
    </w:p>
    <w:p w:rsidR="00464A7C" w:rsidRPr="006E3131" w:rsidRDefault="00464A7C" w:rsidP="00464A7C">
      <w:pPr>
        <w:snapToGrid w:val="0"/>
        <w:spacing w:line="360" w:lineRule="auto"/>
        <w:rPr>
          <w:rFonts w:eastAsia="黑体"/>
          <w:kern w:val="0"/>
          <w:szCs w:val="21"/>
        </w:rPr>
      </w:pPr>
      <w:r w:rsidRPr="006E3131">
        <w:rPr>
          <w:rFonts w:eastAsia="黑体"/>
          <w:kern w:val="0"/>
          <w:szCs w:val="21"/>
        </w:rPr>
        <w:t xml:space="preserve">2 </w:t>
      </w:r>
      <w:r w:rsidRPr="006E3131">
        <w:rPr>
          <w:rFonts w:eastAsia="黑体"/>
          <w:kern w:val="0"/>
          <w:szCs w:val="21"/>
        </w:rPr>
        <w:t>产品种类</w:t>
      </w:r>
    </w:p>
    <w:p w:rsidR="00464A7C" w:rsidRPr="006E3131" w:rsidRDefault="00464A7C" w:rsidP="00464A7C">
      <w:pPr>
        <w:snapToGrid w:val="0"/>
        <w:spacing w:line="360" w:lineRule="auto"/>
        <w:rPr>
          <w:kern w:val="0"/>
          <w:szCs w:val="21"/>
        </w:rPr>
      </w:pPr>
      <w:r w:rsidRPr="006E3131">
        <w:rPr>
          <w:kern w:val="0"/>
          <w:szCs w:val="21"/>
        </w:rPr>
        <w:t xml:space="preserve">2.1 </w:t>
      </w:r>
      <w:r w:rsidRPr="006E3131">
        <w:rPr>
          <w:kern w:val="0"/>
          <w:szCs w:val="21"/>
        </w:rPr>
        <w:t>按镜片材料可分为玻璃镜片配装眼镜、树脂镜片配装眼镜和其它（如水晶等）镜片配装眼镜；</w:t>
      </w:r>
    </w:p>
    <w:p w:rsidR="00464A7C" w:rsidRPr="006E3131" w:rsidRDefault="00464A7C" w:rsidP="00464A7C">
      <w:pPr>
        <w:snapToGrid w:val="0"/>
        <w:spacing w:line="360" w:lineRule="auto"/>
        <w:rPr>
          <w:kern w:val="0"/>
          <w:szCs w:val="21"/>
        </w:rPr>
      </w:pPr>
      <w:r w:rsidRPr="006E3131">
        <w:rPr>
          <w:kern w:val="0"/>
          <w:szCs w:val="21"/>
        </w:rPr>
        <w:t xml:space="preserve">2.2 </w:t>
      </w:r>
      <w:r w:rsidRPr="006E3131">
        <w:rPr>
          <w:kern w:val="0"/>
          <w:szCs w:val="21"/>
        </w:rPr>
        <w:t>按镜架材料可分为金属架配装眼镜和塑料架配装眼镜；</w:t>
      </w:r>
    </w:p>
    <w:p w:rsidR="00464A7C" w:rsidRPr="006E3131" w:rsidRDefault="00464A7C" w:rsidP="00464A7C">
      <w:pPr>
        <w:snapToGrid w:val="0"/>
        <w:spacing w:line="360" w:lineRule="auto"/>
        <w:rPr>
          <w:kern w:val="0"/>
          <w:szCs w:val="21"/>
        </w:rPr>
      </w:pPr>
      <w:r w:rsidRPr="006E3131">
        <w:rPr>
          <w:kern w:val="0"/>
          <w:szCs w:val="21"/>
        </w:rPr>
        <w:t xml:space="preserve">2.3 </w:t>
      </w:r>
      <w:r w:rsidRPr="006E3131">
        <w:rPr>
          <w:kern w:val="0"/>
          <w:szCs w:val="21"/>
        </w:rPr>
        <w:t>按架型可分为全框架配装眼镜、半框架配装眼镜和无框架配装眼镜。</w:t>
      </w:r>
    </w:p>
    <w:p w:rsidR="00464A7C" w:rsidRPr="006E3131" w:rsidRDefault="00464A7C" w:rsidP="00464A7C">
      <w:pPr>
        <w:snapToGrid w:val="0"/>
        <w:spacing w:line="360" w:lineRule="auto"/>
        <w:rPr>
          <w:kern w:val="0"/>
          <w:szCs w:val="21"/>
        </w:rPr>
      </w:pPr>
    </w:p>
    <w:p w:rsidR="00464A7C" w:rsidRPr="006E3131" w:rsidRDefault="00464A7C" w:rsidP="00464A7C">
      <w:pPr>
        <w:snapToGrid w:val="0"/>
        <w:spacing w:line="360" w:lineRule="auto"/>
        <w:rPr>
          <w:rFonts w:eastAsia="黑体"/>
          <w:kern w:val="0"/>
          <w:szCs w:val="21"/>
        </w:rPr>
      </w:pPr>
      <w:r w:rsidRPr="006E3131">
        <w:rPr>
          <w:rFonts w:eastAsia="黑体"/>
          <w:kern w:val="0"/>
          <w:szCs w:val="21"/>
        </w:rPr>
        <w:t xml:space="preserve">3 </w:t>
      </w:r>
      <w:r w:rsidRPr="006E3131">
        <w:rPr>
          <w:rFonts w:eastAsia="黑体"/>
          <w:kern w:val="0"/>
          <w:szCs w:val="21"/>
        </w:rPr>
        <w:t>术语和定义</w:t>
      </w:r>
      <w:r w:rsidRPr="006E3131">
        <w:rPr>
          <w:rFonts w:eastAsia="黑体"/>
          <w:kern w:val="0"/>
          <w:szCs w:val="21"/>
        </w:rPr>
        <w:t xml:space="preserve"> </w:t>
      </w:r>
    </w:p>
    <w:p w:rsidR="00464A7C" w:rsidRPr="006E3131" w:rsidRDefault="00464A7C" w:rsidP="00464A7C">
      <w:pPr>
        <w:snapToGrid w:val="0"/>
        <w:spacing w:line="360" w:lineRule="auto"/>
        <w:ind w:firstLineChars="192" w:firstLine="403"/>
        <w:rPr>
          <w:szCs w:val="21"/>
        </w:rPr>
      </w:pPr>
      <w:r w:rsidRPr="006E3131">
        <w:rPr>
          <w:rFonts w:hAnsi="宋体"/>
          <w:szCs w:val="21"/>
        </w:rPr>
        <w:t>下列术语和定义适用于本细则。</w:t>
      </w:r>
    </w:p>
    <w:p w:rsidR="00464A7C" w:rsidRPr="006E3131" w:rsidRDefault="00464A7C" w:rsidP="00464A7C">
      <w:pPr>
        <w:pStyle w:val="a4"/>
        <w:spacing w:line="360" w:lineRule="auto"/>
        <w:rPr>
          <w:rFonts w:eastAsia="宋体"/>
          <w:szCs w:val="21"/>
        </w:rPr>
      </w:pPr>
      <w:r w:rsidRPr="006E3131">
        <w:rPr>
          <w:szCs w:val="21"/>
        </w:rPr>
        <w:t xml:space="preserve">3.1 </w:t>
      </w:r>
      <w:r w:rsidRPr="006E3131">
        <w:rPr>
          <w:rFonts w:eastAsia="宋体"/>
          <w:szCs w:val="21"/>
        </w:rPr>
        <w:t>光学中心水平距离：两镜片光学中心在与两镜圈几何中心连线平行方向上的距离。</w:t>
      </w:r>
    </w:p>
    <w:p w:rsidR="00464A7C" w:rsidRPr="006E3131" w:rsidRDefault="00464A7C" w:rsidP="00464A7C">
      <w:pPr>
        <w:pStyle w:val="a4"/>
        <w:spacing w:line="360" w:lineRule="auto"/>
        <w:rPr>
          <w:rFonts w:eastAsia="宋体"/>
          <w:szCs w:val="21"/>
        </w:rPr>
      </w:pPr>
      <w:r w:rsidRPr="006E3131">
        <w:t>3</w:t>
      </w:r>
      <w:r w:rsidRPr="006E3131">
        <w:rPr>
          <w:szCs w:val="21"/>
        </w:rPr>
        <w:t>.</w:t>
      </w:r>
      <w:r w:rsidRPr="006E3131">
        <w:t xml:space="preserve">2 </w:t>
      </w:r>
      <w:r w:rsidRPr="006E3131">
        <w:rPr>
          <w:rFonts w:eastAsia="宋体"/>
          <w:szCs w:val="21"/>
        </w:rPr>
        <w:t>光学中心水平偏差：光学中心水平距离实测值与标称值</w:t>
      </w:r>
      <w:r w:rsidRPr="006E3131">
        <w:rPr>
          <w:rFonts w:eastAsia="宋体"/>
          <w:szCs w:val="21"/>
        </w:rPr>
        <w:t>(</w:t>
      </w:r>
      <w:r w:rsidRPr="006E3131">
        <w:rPr>
          <w:rFonts w:eastAsia="宋体"/>
          <w:szCs w:val="21"/>
        </w:rPr>
        <w:t>如瞳距、光学中心距离</w:t>
      </w:r>
      <w:r w:rsidRPr="006E3131">
        <w:rPr>
          <w:rFonts w:eastAsia="宋体"/>
          <w:szCs w:val="21"/>
        </w:rPr>
        <w:t>)</w:t>
      </w:r>
      <w:r w:rsidRPr="006E3131">
        <w:rPr>
          <w:rFonts w:eastAsia="宋体"/>
          <w:szCs w:val="21"/>
        </w:rPr>
        <w:t>的差值。</w:t>
      </w:r>
    </w:p>
    <w:p w:rsidR="00464A7C" w:rsidRPr="006E3131" w:rsidRDefault="00464A7C" w:rsidP="00464A7C">
      <w:pPr>
        <w:pStyle w:val="a4"/>
        <w:spacing w:line="360" w:lineRule="auto"/>
        <w:ind w:left="540" w:rightChars="-223" w:right="-468" w:hangingChars="257" w:hanging="540"/>
        <w:rPr>
          <w:rFonts w:eastAsia="宋体"/>
          <w:szCs w:val="21"/>
        </w:rPr>
      </w:pPr>
      <w:r w:rsidRPr="006E3131">
        <w:rPr>
          <w:rFonts w:eastAsia="宋体"/>
          <w:szCs w:val="21"/>
        </w:rPr>
        <w:t xml:space="preserve">3.3 </w:t>
      </w:r>
      <w:r w:rsidRPr="006E3131">
        <w:rPr>
          <w:rFonts w:eastAsia="宋体"/>
          <w:szCs w:val="21"/>
        </w:rPr>
        <w:t>光学中心单侧水平偏差：光学中心单侧水平距离与二分之一标称值的差值。</w:t>
      </w:r>
    </w:p>
    <w:p w:rsidR="00464A7C" w:rsidRPr="006E3131" w:rsidRDefault="00464A7C" w:rsidP="00464A7C">
      <w:pPr>
        <w:pStyle w:val="a4"/>
        <w:spacing w:line="360" w:lineRule="auto"/>
        <w:rPr>
          <w:rFonts w:eastAsia="宋体"/>
          <w:szCs w:val="21"/>
        </w:rPr>
      </w:pPr>
      <w:r w:rsidRPr="006E3131">
        <w:rPr>
          <w:rFonts w:eastAsia="宋体"/>
        </w:rPr>
        <w:t>3</w:t>
      </w:r>
      <w:r w:rsidRPr="006E3131">
        <w:rPr>
          <w:szCs w:val="21"/>
        </w:rPr>
        <w:t xml:space="preserve">.4 </w:t>
      </w:r>
      <w:r w:rsidRPr="006E3131">
        <w:rPr>
          <w:rFonts w:eastAsia="宋体"/>
          <w:szCs w:val="21"/>
        </w:rPr>
        <w:t>光学中心垂直互差：两镜片光学中心高度的差值。</w:t>
      </w:r>
    </w:p>
    <w:p w:rsidR="00464A7C" w:rsidRPr="006E3131" w:rsidRDefault="00464A7C" w:rsidP="00464A7C">
      <w:pPr>
        <w:pStyle w:val="a4"/>
        <w:spacing w:line="360" w:lineRule="auto"/>
      </w:pPr>
      <w:r w:rsidRPr="006E3131">
        <w:rPr>
          <w:rFonts w:eastAsia="宋体"/>
        </w:rPr>
        <w:t>3</w:t>
      </w:r>
      <w:r w:rsidRPr="006E3131">
        <w:rPr>
          <w:szCs w:val="21"/>
        </w:rPr>
        <w:t xml:space="preserve">.5 </w:t>
      </w:r>
      <w:r w:rsidRPr="006E3131">
        <w:rPr>
          <w:rFonts w:eastAsia="宋体"/>
          <w:szCs w:val="21"/>
        </w:rPr>
        <w:t>光透射比：镜片或滤光片的透射光通量与入射光通量之比。</w:t>
      </w:r>
    </w:p>
    <w:p w:rsidR="00464A7C" w:rsidRPr="006E3131" w:rsidRDefault="00464A7C" w:rsidP="00464A7C">
      <w:pPr>
        <w:numPr>
          <w:ins w:id="0" w:author="韦苇" w:date="2020-09-29T10:45:00Z"/>
        </w:numPr>
        <w:snapToGrid w:val="0"/>
        <w:spacing w:line="360" w:lineRule="auto"/>
        <w:rPr>
          <w:rFonts w:eastAsia="黑体"/>
          <w:kern w:val="0"/>
          <w:szCs w:val="21"/>
        </w:rPr>
      </w:pPr>
    </w:p>
    <w:p w:rsidR="00464A7C" w:rsidRPr="006E3131" w:rsidRDefault="00464A7C" w:rsidP="00464A7C">
      <w:pPr>
        <w:snapToGrid w:val="0"/>
        <w:spacing w:line="360" w:lineRule="auto"/>
        <w:rPr>
          <w:rFonts w:eastAsia="黑体"/>
          <w:kern w:val="0"/>
          <w:szCs w:val="21"/>
        </w:rPr>
      </w:pPr>
      <w:r w:rsidRPr="006E3131">
        <w:rPr>
          <w:rFonts w:eastAsia="黑体"/>
          <w:kern w:val="0"/>
          <w:szCs w:val="21"/>
        </w:rPr>
        <w:t xml:space="preserve">4 </w:t>
      </w:r>
      <w:r w:rsidRPr="006E3131">
        <w:rPr>
          <w:rFonts w:eastAsia="黑体"/>
          <w:kern w:val="0"/>
          <w:szCs w:val="21"/>
        </w:rPr>
        <w:t>检验依据</w:t>
      </w:r>
    </w:p>
    <w:p w:rsidR="00464A7C" w:rsidRPr="006E3131" w:rsidRDefault="00464A7C" w:rsidP="00464A7C">
      <w:pPr>
        <w:snapToGrid w:val="0"/>
        <w:spacing w:line="360" w:lineRule="auto"/>
        <w:ind w:firstLineChars="200" w:firstLine="420"/>
        <w:rPr>
          <w:kern w:val="0"/>
          <w:szCs w:val="21"/>
        </w:rPr>
      </w:pPr>
      <w:r w:rsidRPr="006E3131">
        <w:rPr>
          <w:kern w:val="0"/>
          <w:szCs w:val="21"/>
        </w:rPr>
        <w:t>凡是注日期的文件，其随后所有的修改单（不包括勘误的内容）或修订版不适用于本细则。凡是不注日期的引用文件，其最新版本适用于本细则。</w:t>
      </w:r>
    </w:p>
    <w:p w:rsidR="00464A7C" w:rsidRPr="006E3131" w:rsidRDefault="00464A7C" w:rsidP="00464A7C">
      <w:pPr>
        <w:snapToGrid w:val="0"/>
        <w:spacing w:line="360" w:lineRule="auto"/>
        <w:ind w:firstLineChars="200" w:firstLine="420"/>
        <w:rPr>
          <w:kern w:val="0"/>
          <w:szCs w:val="21"/>
        </w:rPr>
      </w:pPr>
      <w:r w:rsidRPr="006E3131">
        <w:rPr>
          <w:kern w:val="0"/>
          <w:szCs w:val="21"/>
        </w:rPr>
        <w:t xml:space="preserve">GB 10810.1    </w:t>
      </w:r>
      <w:r w:rsidRPr="006E3131">
        <w:rPr>
          <w:kern w:val="0"/>
          <w:szCs w:val="21"/>
        </w:rPr>
        <w:t>眼镜镜片</w:t>
      </w:r>
      <w:r w:rsidRPr="006E3131">
        <w:rPr>
          <w:kern w:val="0"/>
          <w:szCs w:val="21"/>
        </w:rPr>
        <w:t xml:space="preserve">    </w:t>
      </w:r>
      <w:r w:rsidRPr="006E3131">
        <w:rPr>
          <w:kern w:val="0"/>
          <w:szCs w:val="21"/>
        </w:rPr>
        <w:t>第</w:t>
      </w:r>
      <w:r w:rsidRPr="006E3131">
        <w:rPr>
          <w:kern w:val="0"/>
          <w:szCs w:val="21"/>
        </w:rPr>
        <w:t>1</w:t>
      </w:r>
      <w:r w:rsidRPr="006E3131">
        <w:rPr>
          <w:kern w:val="0"/>
          <w:szCs w:val="21"/>
        </w:rPr>
        <w:t>部分</w:t>
      </w:r>
      <w:r w:rsidRPr="006E3131">
        <w:rPr>
          <w:kern w:val="0"/>
          <w:szCs w:val="21"/>
        </w:rPr>
        <w:t>:</w:t>
      </w:r>
      <w:r w:rsidRPr="006E3131">
        <w:rPr>
          <w:kern w:val="0"/>
          <w:szCs w:val="21"/>
        </w:rPr>
        <w:t>单光和多焦点镜片</w:t>
      </w:r>
    </w:p>
    <w:p w:rsidR="00464A7C" w:rsidRPr="006E3131" w:rsidRDefault="00464A7C" w:rsidP="00464A7C">
      <w:pPr>
        <w:snapToGrid w:val="0"/>
        <w:spacing w:line="360" w:lineRule="auto"/>
        <w:ind w:firstLineChars="200" w:firstLine="420"/>
        <w:rPr>
          <w:kern w:val="0"/>
          <w:szCs w:val="21"/>
        </w:rPr>
      </w:pPr>
      <w:r w:rsidRPr="006E3131">
        <w:rPr>
          <w:kern w:val="0"/>
          <w:szCs w:val="21"/>
        </w:rPr>
        <w:t xml:space="preserve">GB 10810.3    </w:t>
      </w:r>
      <w:r w:rsidRPr="006E3131">
        <w:rPr>
          <w:kern w:val="0"/>
          <w:szCs w:val="21"/>
        </w:rPr>
        <w:t>眼镜镜片及相关眼镜产品</w:t>
      </w:r>
      <w:r w:rsidRPr="006E3131">
        <w:rPr>
          <w:kern w:val="0"/>
          <w:szCs w:val="21"/>
        </w:rPr>
        <w:t xml:space="preserve">    </w:t>
      </w:r>
      <w:r w:rsidRPr="006E3131">
        <w:rPr>
          <w:kern w:val="0"/>
          <w:szCs w:val="21"/>
        </w:rPr>
        <w:t>第</w:t>
      </w:r>
      <w:r w:rsidRPr="006E3131">
        <w:rPr>
          <w:kern w:val="0"/>
          <w:szCs w:val="21"/>
        </w:rPr>
        <w:t>3</w:t>
      </w:r>
      <w:r w:rsidRPr="006E3131">
        <w:rPr>
          <w:kern w:val="0"/>
          <w:szCs w:val="21"/>
        </w:rPr>
        <w:t>部分</w:t>
      </w:r>
      <w:r w:rsidRPr="006E3131">
        <w:rPr>
          <w:kern w:val="0"/>
          <w:szCs w:val="21"/>
        </w:rPr>
        <w:t>:</w:t>
      </w:r>
      <w:r w:rsidRPr="006E3131">
        <w:rPr>
          <w:kern w:val="0"/>
          <w:szCs w:val="21"/>
        </w:rPr>
        <w:t>透射比规范及测量方法</w:t>
      </w:r>
    </w:p>
    <w:p w:rsidR="00464A7C" w:rsidRPr="006E3131" w:rsidRDefault="00464A7C" w:rsidP="00464A7C">
      <w:pPr>
        <w:snapToGrid w:val="0"/>
        <w:spacing w:line="360" w:lineRule="auto"/>
        <w:ind w:firstLineChars="200" w:firstLine="420"/>
        <w:rPr>
          <w:kern w:val="0"/>
          <w:szCs w:val="21"/>
        </w:rPr>
      </w:pPr>
      <w:r w:rsidRPr="006E3131">
        <w:rPr>
          <w:kern w:val="0"/>
          <w:szCs w:val="21"/>
        </w:rPr>
        <w:t xml:space="preserve">GB 13511.1    </w:t>
      </w:r>
      <w:r w:rsidRPr="006E3131">
        <w:rPr>
          <w:kern w:val="0"/>
          <w:szCs w:val="21"/>
        </w:rPr>
        <w:t>配装眼镜</w:t>
      </w:r>
      <w:r w:rsidRPr="006E3131">
        <w:rPr>
          <w:kern w:val="0"/>
          <w:szCs w:val="21"/>
        </w:rPr>
        <w:t xml:space="preserve"> </w:t>
      </w:r>
      <w:r w:rsidRPr="006E3131">
        <w:rPr>
          <w:kern w:val="0"/>
          <w:szCs w:val="21"/>
        </w:rPr>
        <w:t>第</w:t>
      </w:r>
      <w:r w:rsidRPr="006E3131">
        <w:rPr>
          <w:kern w:val="0"/>
          <w:szCs w:val="21"/>
        </w:rPr>
        <w:t>1</w:t>
      </w:r>
      <w:r w:rsidRPr="006E3131">
        <w:rPr>
          <w:kern w:val="0"/>
          <w:szCs w:val="21"/>
        </w:rPr>
        <w:t>部分</w:t>
      </w:r>
      <w:r w:rsidRPr="006E3131">
        <w:rPr>
          <w:kern w:val="0"/>
          <w:szCs w:val="21"/>
        </w:rPr>
        <w:t>:</w:t>
      </w:r>
      <w:r w:rsidRPr="006E3131">
        <w:rPr>
          <w:kern w:val="0"/>
          <w:szCs w:val="21"/>
        </w:rPr>
        <w:t>单光和多焦点</w:t>
      </w:r>
    </w:p>
    <w:p w:rsidR="00464A7C" w:rsidRPr="006E3131" w:rsidRDefault="00464A7C" w:rsidP="00464A7C">
      <w:pPr>
        <w:snapToGrid w:val="0"/>
        <w:spacing w:line="360" w:lineRule="auto"/>
        <w:ind w:firstLineChars="200" w:firstLine="420"/>
        <w:rPr>
          <w:kern w:val="0"/>
          <w:szCs w:val="21"/>
        </w:rPr>
      </w:pPr>
      <w:r w:rsidRPr="006E3131">
        <w:rPr>
          <w:kern w:val="0"/>
          <w:szCs w:val="21"/>
        </w:rPr>
        <w:t xml:space="preserve">GB/T 14214    </w:t>
      </w:r>
      <w:r w:rsidRPr="006E3131">
        <w:rPr>
          <w:kern w:val="0"/>
          <w:szCs w:val="21"/>
        </w:rPr>
        <w:t>眼镜架</w:t>
      </w:r>
      <w:r w:rsidRPr="006E3131">
        <w:rPr>
          <w:kern w:val="0"/>
          <w:szCs w:val="21"/>
        </w:rPr>
        <w:t xml:space="preserve">    </w:t>
      </w:r>
      <w:r w:rsidRPr="006E3131">
        <w:rPr>
          <w:kern w:val="0"/>
          <w:szCs w:val="21"/>
        </w:rPr>
        <w:t>通用要求和试验方法</w:t>
      </w:r>
    </w:p>
    <w:p w:rsidR="00464A7C" w:rsidRPr="006E3131" w:rsidRDefault="00464A7C" w:rsidP="00464A7C">
      <w:pPr>
        <w:snapToGrid w:val="0"/>
        <w:spacing w:line="360" w:lineRule="auto"/>
        <w:ind w:leftChars="200" w:left="2100" w:hangingChars="800" w:hanging="1680"/>
        <w:rPr>
          <w:kern w:val="0"/>
          <w:szCs w:val="21"/>
        </w:rPr>
      </w:pPr>
      <w:r w:rsidRPr="006E3131">
        <w:rPr>
          <w:kern w:val="0"/>
          <w:szCs w:val="21"/>
        </w:rPr>
        <w:t xml:space="preserve">QB/T 2506     </w:t>
      </w:r>
      <w:r w:rsidRPr="006E3131">
        <w:rPr>
          <w:rFonts w:hAnsi="Helvetica"/>
          <w:color w:val="333333"/>
          <w:szCs w:val="21"/>
        </w:rPr>
        <w:t>眼镜镜片</w:t>
      </w:r>
      <w:r w:rsidRPr="006E3131">
        <w:rPr>
          <w:color w:val="333333"/>
          <w:szCs w:val="21"/>
        </w:rPr>
        <w:t xml:space="preserve"> </w:t>
      </w:r>
      <w:r w:rsidRPr="006E3131">
        <w:rPr>
          <w:kern w:val="0"/>
          <w:szCs w:val="21"/>
        </w:rPr>
        <w:t>光学树脂镜片</w:t>
      </w:r>
    </w:p>
    <w:p w:rsidR="00464A7C" w:rsidRPr="006E3131" w:rsidRDefault="00464A7C" w:rsidP="00464A7C">
      <w:pPr>
        <w:numPr>
          <w:ins w:id="1" w:author="韦苇" w:date="2020-03-27T14:17:00Z"/>
        </w:numPr>
        <w:snapToGrid w:val="0"/>
        <w:spacing w:line="360" w:lineRule="auto"/>
        <w:ind w:firstLineChars="192" w:firstLine="403"/>
        <w:rPr>
          <w:color w:val="000000"/>
          <w:szCs w:val="21"/>
        </w:rPr>
      </w:pPr>
      <w:r w:rsidRPr="006E3131">
        <w:rPr>
          <w:rFonts w:hAnsi="宋体"/>
          <w:color w:val="000000"/>
          <w:szCs w:val="21"/>
        </w:rPr>
        <w:t>相关的法律法规、部门规章和规范</w:t>
      </w:r>
    </w:p>
    <w:p w:rsidR="00464A7C" w:rsidRPr="006E3131" w:rsidRDefault="00464A7C" w:rsidP="00464A7C">
      <w:pPr>
        <w:numPr>
          <w:ins w:id="2" w:author="韦苇" w:date="2020-03-27T14:17:00Z"/>
        </w:numPr>
        <w:snapToGrid w:val="0"/>
        <w:spacing w:line="360" w:lineRule="auto"/>
        <w:ind w:firstLineChars="192" w:firstLine="403"/>
        <w:rPr>
          <w:color w:val="000000"/>
          <w:szCs w:val="21"/>
        </w:rPr>
      </w:pPr>
      <w:r w:rsidRPr="006E3131">
        <w:rPr>
          <w:rFonts w:hAnsi="宋体"/>
          <w:color w:val="000000"/>
          <w:szCs w:val="21"/>
        </w:rPr>
        <w:t>已经在全国企业标准信息公共服务平台自我声明公开或备案现行有效的企业标准及产品明示质量要求。</w:t>
      </w:r>
    </w:p>
    <w:p w:rsidR="00464A7C" w:rsidRPr="006E3131" w:rsidRDefault="00464A7C" w:rsidP="00464A7C">
      <w:pPr>
        <w:numPr>
          <w:ins w:id="3" w:author="韦苇" w:date="2020-03-27T14:17:00Z"/>
        </w:numPr>
        <w:snapToGrid w:val="0"/>
        <w:spacing w:line="360" w:lineRule="auto"/>
        <w:ind w:firstLineChars="192" w:firstLine="403"/>
        <w:rPr>
          <w:color w:val="000000"/>
          <w:szCs w:val="21"/>
        </w:rPr>
      </w:pPr>
    </w:p>
    <w:p w:rsidR="00464A7C" w:rsidRPr="006E3131" w:rsidRDefault="00464A7C" w:rsidP="00464A7C">
      <w:pPr>
        <w:snapToGrid w:val="0"/>
        <w:spacing w:line="360" w:lineRule="auto"/>
        <w:rPr>
          <w:rFonts w:eastAsia="黑体"/>
          <w:kern w:val="0"/>
          <w:szCs w:val="21"/>
        </w:rPr>
      </w:pPr>
      <w:r w:rsidRPr="006E3131">
        <w:rPr>
          <w:rFonts w:eastAsia="黑体"/>
          <w:kern w:val="0"/>
          <w:szCs w:val="21"/>
        </w:rPr>
        <w:t xml:space="preserve">5 </w:t>
      </w:r>
      <w:r w:rsidRPr="006E3131">
        <w:rPr>
          <w:rFonts w:eastAsia="黑体"/>
          <w:kern w:val="0"/>
          <w:szCs w:val="21"/>
        </w:rPr>
        <w:t>抽样</w:t>
      </w:r>
    </w:p>
    <w:p w:rsidR="00464A7C" w:rsidRPr="006E3131" w:rsidRDefault="00464A7C" w:rsidP="00464A7C">
      <w:pPr>
        <w:numPr>
          <w:ins w:id="4" w:author="韦苇" w:date="2020-09-29T10:47:00Z"/>
        </w:numPr>
        <w:snapToGrid w:val="0"/>
        <w:spacing w:line="360" w:lineRule="auto"/>
        <w:rPr>
          <w:color w:val="000000"/>
          <w:szCs w:val="21"/>
        </w:rPr>
      </w:pPr>
      <w:r w:rsidRPr="006E3131">
        <w:rPr>
          <w:color w:val="000000"/>
          <w:szCs w:val="21"/>
        </w:rPr>
        <w:t xml:space="preserve">5.1 </w:t>
      </w:r>
      <w:r w:rsidRPr="006E3131">
        <w:rPr>
          <w:rFonts w:hAnsi="宋体"/>
          <w:color w:val="000000"/>
          <w:szCs w:val="21"/>
        </w:rPr>
        <w:t>抽样型号或规格</w:t>
      </w:r>
    </w:p>
    <w:p w:rsidR="00464A7C" w:rsidRPr="006E3131" w:rsidRDefault="00464A7C" w:rsidP="00464A7C">
      <w:pPr>
        <w:snapToGrid w:val="0"/>
        <w:spacing w:line="360" w:lineRule="auto"/>
        <w:ind w:firstLineChars="192" w:firstLine="403"/>
        <w:rPr>
          <w:color w:val="000000"/>
          <w:szCs w:val="21"/>
        </w:rPr>
      </w:pPr>
      <w:r w:rsidRPr="006E3131">
        <w:rPr>
          <w:rFonts w:hAnsi="宋体"/>
          <w:color w:val="000000"/>
          <w:szCs w:val="21"/>
        </w:rPr>
        <w:t>配装眼镜包含所有按处方定制的各类眼镜架以及使用玻璃或树脂镜片的成品，优先抽取带有柱镜顶焦度的产品。</w:t>
      </w:r>
      <w:r w:rsidRPr="006E3131">
        <w:rPr>
          <w:color w:val="000000"/>
          <w:szCs w:val="21"/>
        </w:rPr>
        <w:t xml:space="preserve"> </w:t>
      </w:r>
    </w:p>
    <w:p w:rsidR="00464A7C" w:rsidRPr="006E3131" w:rsidRDefault="00464A7C" w:rsidP="00464A7C">
      <w:pPr>
        <w:spacing w:line="360" w:lineRule="auto"/>
        <w:rPr>
          <w:kern w:val="0"/>
          <w:szCs w:val="21"/>
        </w:rPr>
      </w:pPr>
      <w:r w:rsidRPr="006E3131">
        <w:rPr>
          <w:kern w:val="0"/>
          <w:szCs w:val="21"/>
        </w:rPr>
        <w:t xml:space="preserve">5.2 </w:t>
      </w:r>
      <w:r w:rsidRPr="006E3131">
        <w:rPr>
          <w:kern w:val="0"/>
          <w:szCs w:val="21"/>
        </w:rPr>
        <w:t>抽样方法、基数及数量</w:t>
      </w:r>
    </w:p>
    <w:p w:rsidR="00464A7C" w:rsidRPr="006E3131" w:rsidRDefault="00464A7C" w:rsidP="00464A7C">
      <w:pPr>
        <w:spacing w:line="360" w:lineRule="auto"/>
        <w:ind w:firstLineChars="200" w:firstLine="420"/>
        <w:rPr>
          <w:kern w:val="0"/>
          <w:szCs w:val="21"/>
        </w:rPr>
      </w:pPr>
      <w:r w:rsidRPr="006E3131">
        <w:rPr>
          <w:kern w:val="0"/>
          <w:szCs w:val="21"/>
        </w:rPr>
        <w:t>在企业的加工中心或市场随机抽取经企业检验合格或以任何方式表明合格的近期生产的产品。</w:t>
      </w:r>
    </w:p>
    <w:p w:rsidR="00464A7C" w:rsidRPr="006E3131" w:rsidRDefault="00464A7C" w:rsidP="00464A7C">
      <w:pPr>
        <w:spacing w:line="360" w:lineRule="auto"/>
        <w:ind w:firstLineChars="200" w:firstLine="420"/>
        <w:rPr>
          <w:kern w:val="0"/>
          <w:szCs w:val="21"/>
        </w:rPr>
      </w:pPr>
      <w:r w:rsidRPr="006E3131">
        <w:rPr>
          <w:kern w:val="0"/>
          <w:szCs w:val="21"/>
        </w:rPr>
        <w:t>抽样基数应不少于抽样数量，每个受检企业抽样数量为</w:t>
      </w:r>
      <w:r w:rsidRPr="006E3131">
        <w:rPr>
          <w:kern w:val="0"/>
          <w:szCs w:val="21"/>
        </w:rPr>
        <w:t>2</w:t>
      </w:r>
      <w:r w:rsidRPr="006E3131">
        <w:rPr>
          <w:kern w:val="0"/>
          <w:szCs w:val="21"/>
        </w:rPr>
        <w:t>副（</w:t>
      </w:r>
      <w:r w:rsidRPr="006E3131">
        <w:rPr>
          <w:rFonts w:eastAsia="黑体" w:hAnsi="黑体"/>
          <w:b/>
          <w:kern w:val="0"/>
          <w:szCs w:val="21"/>
        </w:rPr>
        <w:t>均为检验用样品，不抽取备样；</w:t>
      </w:r>
      <w:r w:rsidRPr="006E3131">
        <w:rPr>
          <w:rFonts w:eastAsia="黑体" w:hAnsi="黑体"/>
          <w:b/>
          <w:color w:val="000000"/>
          <w:szCs w:val="21"/>
        </w:rPr>
        <w:t>异议复检可在检验样品上进行</w:t>
      </w:r>
      <w:r w:rsidRPr="006E3131">
        <w:rPr>
          <w:kern w:val="0"/>
          <w:szCs w:val="21"/>
        </w:rPr>
        <w:t>）。当库存基数少于抽样数量时，可按事先确定的包含柱镜的处方单，现场制作。</w:t>
      </w:r>
    </w:p>
    <w:p w:rsidR="00464A7C" w:rsidRPr="006E3131" w:rsidRDefault="00464A7C" w:rsidP="00464A7C">
      <w:pPr>
        <w:numPr>
          <w:ins w:id="5" w:author="韦苇" w:date="2020-09-29T10:48:00Z"/>
        </w:numPr>
        <w:spacing w:line="360" w:lineRule="auto"/>
        <w:ind w:firstLineChars="200" w:firstLine="420"/>
        <w:rPr>
          <w:kern w:val="0"/>
          <w:szCs w:val="21"/>
        </w:rPr>
      </w:pPr>
      <w:r w:rsidRPr="006E3131">
        <w:rPr>
          <w:rFonts w:hAnsi="宋体"/>
          <w:color w:val="000000"/>
          <w:szCs w:val="21"/>
        </w:rPr>
        <w:t>抽样人员应当购买检验样品。购买检验样品的价格以销售产品的标价为准；没有标价的，以同类产品的市场价格为准。</w:t>
      </w:r>
    </w:p>
    <w:p w:rsidR="00464A7C" w:rsidRPr="006E3131" w:rsidRDefault="00464A7C" w:rsidP="00464A7C">
      <w:pPr>
        <w:snapToGrid w:val="0"/>
        <w:spacing w:line="360" w:lineRule="auto"/>
        <w:rPr>
          <w:kern w:val="0"/>
          <w:szCs w:val="21"/>
        </w:rPr>
      </w:pPr>
      <w:r w:rsidRPr="006E3131">
        <w:rPr>
          <w:kern w:val="0"/>
          <w:szCs w:val="21"/>
        </w:rPr>
        <w:t xml:space="preserve">5.3 </w:t>
      </w:r>
      <w:r w:rsidRPr="006E3131">
        <w:rPr>
          <w:kern w:val="0"/>
          <w:szCs w:val="21"/>
        </w:rPr>
        <w:t>样品处置</w:t>
      </w:r>
    </w:p>
    <w:p w:rsidR="00464A7C" w:rsidRPr="006E3131" w:rsidRDefault="00464A7C" w:rsidP="00464A7C">
      <w:pPr>
        <w:snapToGrid w:val="0"/>
        <w:spacing w:line="360" w:lineRule="auto"/>
        <w:rPr>
          <w:kern w:val="0"/>
          <w:szCs w:val="21"/>
        </w:rPr>
      </w:pPr>
      <w:r w:rsidRPr="006E3131">
        <w:rPr>
          <w:kern w:val="0"/>
          <w:szCs w:val="21"/>
        </w:rPr>
        <w:t xml:space="preserve">    </w:t>
      </w:r>
      <w:r w:rsidRPr="006E3131">
        <w:rPr>
          <w:kern w:val="0"/>
          <w:szCs w:val="21"/>
        </w:rPr>
        <w:t>为确保样品的完好有效，每一副配装眼镜应附有包含加工制作参数的单据、出厂标识标签等，并有独立完整的包装。在运输和寄送过程中应适当防护，防止样品变形或破损。</w:t>
      </w:r>
    </w:p>
    <w:p w:rsidR="00464A7C" w:rsidRPr="006E3131" w:rsidRDefault="00464A7C" w:rsidP="00464A7C">
      <w:pPr>
        <w:snapToGrid w:val="0"/>
        <w:spacing w:line="360" w:lineRule="auto"/>
        <w:rPr>
          <w:szCs w:val="21"/>
        </w:rPr>
      </w:pPr>
      <w:r w:rsidRPr="006E3131">
        <w:rPr>
          <w:kern w:val="0"/>
          <w:szCs w:val="21"/>
        </w:rPr>
        <w:t xml:space="preserve">    </w:t>
      </w:r>
      <w:r w:rsidRPr="006E3131">
        <w:rPr>
          <w:rFonts w:hAnsi="宋体"/>
          <w:szCs w:val="21"/>
        </w:rPr>
        <w:t>应当对检验样品进行签封。如样品标签上标明特殊储存要求，样品应按要求进行处置。</w:t>
      </w:r>
    </w:p>
    <w:p w:rsidR="00464A7C" w:rsidRPr="006E3131" w:rsidRDefault="00464A7C" w:rsidP="00464A7C">
      <w:pPr>
        <w:numPr>
          <w:ins w:id="6" w:author="韦苇" w:date="2020-09-29T10:52:00Z"/>
        </w:numPr>
        <w:snapToGrid w:val="0"/>
        <w:spacing w:line="360" w:lineRule="auto"/>
        <w:rPr>
          <w:color w:val="000000"/>
          <w:szCs w:val="21"/>
        </w:rPr>
      </w:pPr>
      <w:r w:rsidRPr="006E3131">
        <w:rPr>
          <w:color w:val="000000"/>
          <w:szCs w:val="21"/>
        </w:rPr>
        <w:t xml:space="preserve">5.4 </w:t>
      </w:r>
      <w:r w:rsidRPr="006E3131">
        <w:rPr>
          <w:rFonts w:hAnsi="宋体"/>
          <w:color w:val="000000"/>
          <w:szCs w:val="21"/>
        </w:rPr>
        <w:t>注意事项</w:t>
      </w:r>
    </w:p>
    <w:p w:rsidR="00464A7C" w:rsidRPr="006E3131" w:rsidRDefault="00464A7C" w:rsidP="00464A7C">
      <w:pPr>
        <w:numPr>
          <w:ins w:id="7" w:author="韦苇" w:date="2020-09-29T10:52:00Z"/>
        </w:numPr>
        <w:snapToGrid w:val="0"/>
        <w:spacing w:line="360" w:lineRule="auto"/>
        <w:ind w:firstLineChars="192" w:firstLine="403"/>
        <w:rPr>
          <w:color w:val="000000"/>
          <w:szCs w:val="21"/>
        </w:rPr>
      </w:pPr>
      <w:r w:rsidRPr="006E3131">
        <w:rPr>
          <w:rFonts w:hAnsi="宋体"/>
          <w:color w:val="000000"/>
          <w:szCs w:val="21"/>
        </w:rPr>
        <w:t>抽样人员应当使用规定的抽样文书记录抽样信息，并对抽样场所、贮存环境、被抽样产品的标识、库存数量、抽样过程等通过拍照或者录像的方式留存证据。</w:t>
      </w:r>
    </w:p>
    <w:p w:rsidR="00464A7C" w:rsidRPr="006E3131" w:rsidRDefault="00464A7C" w:rsidP="00464A7C">
      <w:pPr>
        <w:numPr>
          <w:ins w:id="8" w:author="韦苇" w:date="2020-09-29T10:52:00Z"/>
        </w:numPr>
        <w:snapToGrid w:val="0"/>
        <w:spacing w:line="360" w:lineRule="auto"/>
        <w:jc w:val="left"/>
        <w:rPr>
          <w:color w:val="000000"/>
          <w:szCs w:val="21"/>
        </w:rPr>
      </w:pPr>
      <w:r w:rsidRPr="006E3131">
        <w:rPr>
          <w:color w:val="000000"/>
          <w:szCs w:val="21"/>
        </w:rPr>
        <w:t xml:space="preserve">    </w:t>
      </w:r>
      <w:r w:rsidRPr="006E3131">
        <w:rPr>
          <w:rFonts w:hAnsi="宋体"/>
          <w:color w:val="000000"/>
          <w:szCs w:val="21"/>
        </w:rPr>
        <w:t>样品加贴封条前，对产品外观、产品包装及标识（如有时）、产品合格证（如有时）等方面进行拍照，拍取的照片应能够清晰反映所抽样品的相关信息，如生产企业名称、生产地址、产品型号规格、产品等级、生产日期（或生产批号）、执行标准等信息内容。样品加贴封条后，再对样品进行拍照，拍取的照片应能够反映出样品加贴封条完好的全貌。照片由抽样人员传送至检验机构，检验机构出具检验报告时应将样品照片（产品外观、产品包装及标识（如有时）、产品合格证（如有时）以及加贴封条的样品等照片）纳入报告中。</w:t>
      </w:r>
    </w:p>
    <w:p w:rsidR="00464A7C" w:rsidRPr="006E3131" w:rsidRDefault="00464A7C" w:rsidP="00464A7C">
      <w:pPr>
        <w:snapToGrid w:val="0"/>
        <w:spacing w:line="360" w:lineRule="auto"/>
        <w:rPr>
          <w:kern w:val="0"/>
          <w:szCs w:val="21"/>
        </w:rPr>
      </w:pPr>
      <w:r w:rsidRPr="006E3131">
        <w:rPr>
          <w:kern w:val="0"/>
          <w:szCs w:val="21"/>
        </w:rPr>
        <w:t xml:space="preserve">5.5 </w:t>
      </w:r>
      <w:r w:rsidRPr="006E3131">
        <w:rPr>
          <w:kern w:val="0"/>
          <w:szCs w:val="21"/>
        </w:rPr>
        <w:t>抽样单</w:t>
      </w:r>
    </w:p>
    <w:p w:rsidR="00464A7C" w:rsidRPr="006E3131" w:rsidRDefault="00464A7C" w:rsidP="00464A7C">
      <w:pPr>
        <w:widowControl/>
        <w:snapToGrid w:val="0"/>
        <w:spacing w:line="360" w:lineRule="auto"/>
        <w:ind w:firstLineChars="192" w:firstLine="403"/>
        <w:jc w:val="left"/>
        <w:rPr>
          <w:szCs w:val="21"/>
        </w:rPr>
      </w:pPr>
      <w:r w:rsidRPr="006E3131">
        <w:rPr>
          <w:kern w:val="0"/>
          <w:szCs w:val="21"/>
        </w:rPr>
        <w:t>应按有关规定填写抽样单，并记录被抽查产品及企业相关信息。同时记录受检单位上一年度生产的配装眼镜产品销售总额，以万元计。</w:t>
      </w:r>
      <w:r w:rsidRPr="006E3131">
        <w:rPr>
          <w:rFonts w:hAnsi="宋体"/>
          <w:szCs w:val="21"/>
        </w:rPr>
        <w:t>若企业上一年度未生产，则记录本年度实际销售额，并加以注明。</w:t>
      </w:r>
    </w:p>
    <w:p w:rsidR="00464A7C" w:rsidRPr="006E3131" w:rsidRDefault="00464A7C" w:rsidP="00464A7C">
      <w:pPr>
        <w:numPr>
          <w:ins w:id="9" w:author="韦苇" w:date="2020-09-29T10:54:00Z"/>
        </w:numPr>
        <w:snapToGrid w:val="0"/>
        <w:spacing w:line="360" w:lineRule="auto"/>
        <w:ind w:firstLineChars="200" w:firstLine="420"/>
        <w:rPr>
          <w:szCs w:val="21"/>
        </w:rPr>
      </w:pPr>
      <w:r w:rsidRPr="006E3131">
        <w:rPr>
          <w:rFonts w:hAnsi="宋体"/>
          <w:kern w:val="0"/>
          <w:szCs w:val="21"/>
        </w:rPr>
        <w:t>对于产品检验所需的样品技术参数等信息，需要被抽检方提供的，应在抽样现场获取，并经被抽检方确认。</w:t>
      </w:r>
    </w:p>
    <w:p w:rsidR="00464A7C" w:rsidRPr="006E3131" w:rsidRDefault="00464A7C" w:rsidP="00464A7C">
      <w:pPr>
        <w:numPr>
          <w:ins w:id="10" w:author="韦苇" w:date="2020-09-29T10:51:00Z"/>
        </w:numPr>
        <w:snapToGrid w:val="0"/>
        <w:spacing w:line="360" w:lineRule="auto"/>
        <w:ind w:firstLineChars="200" w:firstLine="420"/>
        <w:rPr>
          <w:rFonts w:eastAsia="仿宋_GB2312"/>
          <w:szCs w:val="21"/>
        </w:rPr>
      </w:pPr>
      <w:r w:rsidRPr="006E3131">
        <w:rPr>
          <w:rFonts w:eastAsia="仿宋_GB2312"/>
          <w:szCs w:val="21"/>
        </w:rPr>
        <w:t>注：记录的</w:t>
      </w:r>
      <w:r w:rsidRPr="006E3131">
        <w:rPr>
          <w:rFonts w:eastAsia="仿宋_GB2312"/>
          <w:szCs w:val="21"/>
        </w:rPr>
        <w:t>“</w:t>
      </w:r>
      <w:r w:rsidRPr="006E3131">
        <w:rPr>
          <w:rFonts w:eastAsia="仿宋_GB2312"/>
          <w:szCs w:val="21"/>
        </w:rPr>
        <w:t>产品销售总额</w:t>
      </w:r>
      <w:r w:rsidRPr="006E3131">
        <w:rPr>
          <w:rFonts w:eastAsia="仿宋_GB2312"/>
          <w:szCs w:val="21"/>
        </w:rPr>
        <w:t>”</w:t>
      </w:r>
      <w:r w:rsidRPr="006E3131">
        <w:rPr>
          <w:rFonts w:eastAsia="仿宋_GB2312"/>
          <w:szCs w:val="21"/>
        </w:rPr>
        <w:t>中的产品是指计划抽查的配装眼镜产品。</w:t>
      </w:r>
      <w:r w:rsidRPr="006E3131">
        <w:rPr>
          <w:rFonts w:eastAsia="仿宋_GB2312"/>
          <w:szCs w:val="21"/>
        </w:rPr>
        <w:t xml:space="preserve"> </w:t>
      </w:r>
    </w:p>
    <w:p w:rsidR="00464A7C" w:rsidRPr="006E3131" w:rsidRDefault="00464A7C" w:rsidP="00464A7C">
      <w:pPr>
        <w:numPr>
          <w:ins w:id="11" w:author="韦苇" w:date="2020-09-29T10:54:00Z"/>
        </w:numPr>
        <w:spacing w:line="360" w:lineRule="auto"/>
        <w:ind w:firstLineChars="250" w:firstLine="525"/>
        <w:rPr>
          <w:color w:val="000000"/>
          <w:szCs w:val="21"/>
        </w:rPr>
      </w:pPr>
    </w:p>
    <w:p w:rsidR="00464A7C" w:rsidRPr="006E3131" w:rsidRDefault="00464A7C" w:rsidP="00464A7C">
      <w:pPr>
        <w:snapToGrid w:val="0"/>
        <w:spacing w:line="360" w:lineRule="auto"/>
        <w:rPr>
          <w:rFonts w:eastAsia="黑体"/>
          <w:kern w:val="0"/>
          <w:szCs w:val="21"/>
        </w:rPr>
      </w:pPr>
      <w:r w:rsidRPr="006E3131">
        <w:rPr>
          <w:rFonts w:eastAsia="黑体"/>
          <w:kern w:val="0"/>
          <w:szCs w:val="21"/>
        </w:rPr>
        <w:t xml:space="preserve">6 </w:t>
      </w:r>
      <w:r w:rsidRPr="006E3131">
        <w:rPr>
          <w:rFonts w:eastAsia="黑体"/>
          <w:kern w:val="0"/>
          <w:szCs w:val="21"/>
        </w:rPr>
        <w:t>检验要求</w:t>
      </w:r>
    </w:p>
    <w:p w:rsidR="00464A7C" w:rsidRPr="006E3131" w:rsidRDefault="00464A7C" w:rsidP="00464A7C">
      <w:pPr>
        <w:snapToGrid w:val="0"/>
        <w:spacing w:line="360" w:lineRule="auto"/>
        <w:rPr>
          <w:szCs w:val="21"/>
        </w:rPr>
      </w:pPr>
      <w:r w:rsidRPr="006E3131">
        <w:rPr>
          <w:szCs w:val="21"/>
        </w:rPr>
        <w:t>6.1</w:t>
      </w:r>
      <w:r w:rsidRPr="006E3131">
        <w:rPr>
          <w:rFonts w:hAnsi="宋体"/>
          <w:szCs w:val="21"/>
        </w:rPr>
        <w:t>检验项目</w:t>
      </w:r>
      <w:r w:rsidR="006E3131">
        <w:rPr>
          <w:rFonts w:hAnsi="宋体" w:hint="eastAsia"/>
          <w:szCs w:val="21"/>
        </w:rPr>
        <w:t>见表</w:t>
      </w:r>
      <w:r w:rsidR="006E3131">
        <w:rPr>
          <w:rFonts w:hAnsi="宋体" w:hint="eastAsia"/>
          <w:szCs w:val="21"/>
        </w:rPr>
        <w:t>1</w:t>
      </w:r>
    </w:p>
    <w:p w:rsidR="00464A7C" w:rsidRPr="006E3131" w:rsidRDefault="00464A7C" w:rsidP="00464A7C">
      <w:pPr>
        <w:snapToGrid w:val="0"/>
        <w:spacing w:line="360" w:lineRule="auto"/>
        <w:ind w:firstLineChars="250" w:firstLine="525"/>
        <w:jc w:val="center"/>
        <w:rPr>
          <w:color w:val="FF0000"/>
          <w:szCs w:val="21"/>
        </w:rPr>
      </w:pPr>
      <w:r w:rsidRPr="006E3131">
        <w:rPr>
          <w:rFonts w:hAnsi="宋体"/>
          <w:szCs w:val="21"/>
        </w:rPr>
        <w:t>表</w:t>
      </w:r>
      <w:r w:rsidRPr="006E3131">
        <w:rPr>
          <w:szCs w:val="21"/>
        </w:rPr>
        <w:t xml:space="preserve">1 </w:t>
      </w:r>
      <w:r w:rsidR="006E3131">
        <w:rPr>
          <w:rFonts w:hint="eastAsia"/>
          <w:szCs w:val="21"/>
        </w:rPr>
        <w:t>配装眼镜</w:t>
      </w:r>
      <w:r w:rsidRPr="006E3131">
        <w:rPr>
          <w:rFonts w:hAnsi="宋体"/>
          <w:szCs w:val="21"/>
        </w:rPr>
        <w:t>检验项目</w:t>
      </w:r>
    </w:p>
    <w:tbl>
      <w:tblPr>
        <w:tblW w:w="861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596"/>
        <w:gridCol w:w="2036"/>
        <w:gridCol w:w="2216"/>
        <w:gridCol w:w="1881"/>
        <w:gridCol w:w="1881"/>
      </w:tblGrid>
      <w:tr w:rsidR="00464A7C" w:rsidRPr="006E3131" w:rsidTr="00E64883">
        <w:trPr>
          <w:cantSplit/>
          <w:trHeight w:val="350"/>
          <w:tblHeader/>
          <w:jc w:val="center"/>
        </w:trPr>
        <w:tc>
          <w:tcPr>
            <w:tcW w:w="596" w:type="dxa"/>
            <w:vMerge w:val="restart"/>
            <w:tcBorders>
              <w:top w:val="single" w:sz="6" w:space="0" w:color="auto"/>
              <w:left w:val="single" w:sz="6" w:space="0" w:color="auto"/>
            </w:tcBorders>
            <w:vAlign w:val="center"/>
          </w:tcPr>
          <w:p w:rsidR="00464A7C" w:rsidRPr="006E3131" w:rsidRDefault="00464A7C" w:rsidP="00727A93">
            <w:pPr>
              <w:snapToGrid w:val="0"/>
              <w:spacing w:line="360" w:lineRule="auto"/>
              <w:jc w:val="center"/>
              <w:rPr>
                <w:kern w:val="0"/>
                <w:sz w:val="18"/>
                <w:szCs w:val="18"/>
              </w:rPr>
            </w:pPr>
            <w:r w:rsidRPr="006E3131">
              <w:rPr>
                <w:kern w:val="0"/>
                <w:sz w:val="18"/>
                <w:szCs w:val="18"/>
              </w:rPr>
              <w:t>序号</w:t>
            </w:r>
          </w:p>
        </w:tc>
        <w:tc>
          <w:tcPr>
            <w:tcW w:w="2036" w:type="dxa"/>
            <w:vMerge w:val="restart"/>
            <w:tcBorders>
              <w:top w:val="single" w:sz="6" w:space="0" w:color="auto"/>
            </w:tcBorders>
            <w:vAlign w:val="center"/>
          </w:tcPr>
          <w:p w:rsidR="00464A7C" w:rsidRPr="006E3131" w:rsidRDefault="00464A7C" w:rsidP="00727A93">
            <w:pPr>
              <w:snapToGrid w:val="0"/>
              <w:spacing w:line="360" w:lineRule="auto"/>
              <w:jc w:val="center"/>
              <w:rPr>
                <w:kern w:val="0"/>
                <w:sz w:val="18"/>
                <w:szCs w:val="18"/>
              </w:rPr>
            </w:pPr>
            <w:r w:rsidRPr="006E3131">
              <w:rPr>
                <w:kern w:val="0"/>
                <w:sz w:val="18"/>
                <w:szCs w:val="18"/>
              </w:rPr>
              <w:t>检</w:t>
            </w:r>
            <w:r w:rsidRPr="006E3131">
              <w:rPr>
                <w:kern w:val="0"/>
                <w:sz w:val="18"/>
                <w:szCs w:val="18"/>
              </w:rPr>
              <w:t xml:space="preserve"> </w:t>
            </w:r>
            <w:r w:rsidRPr="006E3131">
              <w:rPr>
                <w:kern w:val="0"/>
                <w:sz w:val="18"/>
                <w:szCs w:val="18"/>
              </w:rPr>
              <w:t>验</w:t>
            </w:r>
            <w:r w:rsidRPr="006E3131">
              <w:rPr>
                <w:kern w:val="0"/>
                <w:sz w:val="18"/>
                <w:szCs w:val="18"/>
              </w:rPr>
              <w:t xml:space="preserve"> </w:t>
            </w:r>
            <w:r w:rsidRPr="006E3131">
              <w:rPr>
                <w:kern w:val="0"/>
                <w:sz w:val="18"/>
                <w:szCs w:val="18"/>
              </w:rPr>
              <w:t>项</w:t>
            </w:r>
            <w:r w:rsidRPr="006E3131">
              <w:rPr>
                <w:kern w:val="0"/>
                <w:sz w:val="18"/>
                <w:szCs w:val="18"/>
              </w:rPr>
              <w:t xml:space="preserve"> </w:t>
            </w:r>
            <w:r w:rsidRPr="006E3131">
              <w:rPr>
                <w:kern w:val="0"/>
                <w:sz w:val="18"/>
                <w:szCs w:val="18"/>
              </w:rPr>
              <w:t>目</w:t>
            </w:r>
          </w:p>
        </w:tc>
        <w:tc>
          <w:tcPr>
            <w:tcW w:w="2216" w:type="dxa"/>
            <w:vMerge w:val="restart"/>
            <w:tcBorders>
              <w:top w:val="single" w:sz="6" w:space="0" w:color="auto"/>
            </w:tcBorders>
            <w:vAlign w:val="center"/>
          </w:tcPr>
          <w:p w:rsidR="00464A7C" w:rsidRPr="006E3131" w:rsidRDefault="00464A7C" w:rsidP="00727A93">
            <w:pPr>
              <w:snapToGrid w:val="0"/>
              <w:spacing w:line="360" w:lineRule="auto"/>
              <w:jc w:val="center"/>
              <w:rPr>
                <w:kern w:val="0"/>
                <w:sz w:val="18"/>
                <w:szCs w:val="18"/>
              </w:rPr>
            </w:pPr>
            <w:r w:rsidRPr="006E3131">
              <w:rPr>
                <w:kern w:val="0"/>
                <w:sz w:val="18"/>
                <w:szCs w:val="18"/>
              </w:rPr>
              <w:t>依据法律法规或标准条款</w:t>
            </w:r>
          </w:p>
        </w:tc>
        <w:tc>
          <w:tcPr>
            <w:tcW w:w="1881" w:type="dxa"/>
            <w:vMerge w:val="restart"/>
            <w:tcBorders>
              <w:top w:val="single" w:sz="6" w:space="0" w:color="auto"/>
              <w:right w:val="single" w:sz="4" w:space="0" w:color="auto"/>
            </w:tcBorders>
            <w:vAlign w:val="center"/>
          </w:tcPr>
          <w:p w:rsidR="00464A7C" w:rsidRPr="006E3131" w:rsidRDefault="00464A7C" w:rsidP="00727A93">
            <w:pPr>
              <w:snapToGrid w:val="0"/>
              <w:spacing w:line="360" w:lineRule="auto"/>
              <w:jc w:val="center"/>
              <w:rPr>
                <w:kern w:val="0"/>
                <w:sz w:val="18"/>
                <w:szCs w:val="18"/>
              </w:rPr>
            </w:pPr>
            <w:r w:rsidRPr="006E3131">
              <w:rPr>
                <w:kern w:val="0"/>
                <w:sz w:val="18"/>
                <w:szCs w:val="18"/>
              </w:rPr>
              <w:t>强制性</w:t>
            </w:r>
            <w:r w:rsidRPr="006E3131">
              <w:rPr>
                <w:kern w:val="0"/>
                <w:sz w:val="18"/>
                <w:szCs w:val="18"/>
              </w:rPr>
              <w:t>/</w:t>
            </w:r>
            <w:r w:rsidRPr="006E3131">
              <w:rPr>
                <w:kern w:val="0"/>
                <w:sz w:val="18"/>
                <w:szCs w:val="18"/>
              </w:rPr>
              <w:t>推荐性</w:t>
            </w:r>
          </w:p>
        </w:tc>
        <w:tc>
          <w:tcPr>
            <w:tcW w:w="1881" w:type="dxa"/>
            <w:vMerge w:val="restart"/>
            <w:tcBorders>
              <w:top w:val="single" w:sz="4" w:space="0" w:color="auto"/>
              <w:left w:val="single" w:sz="4" w:space="0" w:color="auto"/>
              <w:right w:val="single" w:sz="4" w:space="0" w:color="auto"/>
            </w:tcBorders>
            <w:vAlign w:val="center"/>
          </w:tcPr>
          <w:p w:rsidR="00464A7C" w:rsidRPr="006E3131" w:rsidRDefault="00464A7C" w:rsidP="00727A93">
            <w:pPr>
              <w:snapToGrid w:val="0"/>
              <w:spacing w:line="360" w:lineRule="auto"/>
              <w:jc w:val="center"/>
              <w:rPr>
                <w:kern w:val="0"/>
                <w:sz w:val="18"/>
                <w:szCs w:val="18"/>
              </w:rPr>
            </w:pPr>
            <w:r w:rsidRPr="006E3131">
              <w:rPr>
                <w:kern w:val="0"/>
                <w:sz w:val="18"/>
                <w:szCs w:val="18"/>
              </w:rPr>
              <w:t>检测方法</w:t>
            </w:r>
          </w:p>
        </w:tc>
      </w:tr>
      <w:tr w:rsidR="00464A7C" w:rsidRPr="006E3131" w:rsidTr="00E64883">
        <w:trPr>
          <w:cantSplit/>
          <w:trHeight w:val="350"/>
          <w:tblHeader/>
          <w:jc w:val="center"/>
        </w:trPr>
        <w:tc>
          <w:tcPr>
            <w:tcW w:w="596" w:type="dxa"/>
            <w:vMerge/>
            <w:tcBorders>
              <w:left w:val="single" w:sz="6" w:space="0" w:color="auto"/>
              <w:bottom w:val="single" w:sz="6" w:space="0" w:color="auto"/>
            </w:tcBorders>
            <w:vAlign w:val="center"/>
          </w:tcPr>
          <w:p w:rsidR="00464A7C" w:rsidRPr="006E3131" w:rsidRDefault="00464A7C" w:rsidP="00727A93">
            <w:pPr>
              <w:snapToGrid w:val="0"/>
              <w:spacing w:line="360" w:lineRule="auto"/>
              <w:jc w:val="center"/>
              <w:rPr>
                <w:kern w:val="0"/>
                <w:sz w:val="18"/>
                <w:szCs w:val="18"/>
              </w:rPr>
            </w:pPr>
          </w:p>
        </w:tc>
        <w:tc>
          <w:tcPr>
            <w:tcW w:w="2036" w:type="dxa"/>
            <w:vMerge/>
            <w:tcBorders>
              <w:bottom w:val="single" w:sz="6" w:space="0" w:color="auto"/>
            </w:tcBorders>
            <w:vAlign w:val="center"/>
          </w:tcPr>
          <w:p w:rsidR="00464A7C" w:rsidRPr="006E3131" w:rsidRDefault="00464A7C" w:rsidP="00727A93">
            <w:pPr>
              <w:snapToGrid w:val="0"/>
              <w:spacing w:line="360" w:lineRule="auto"/>
              <w:jc w:val="center"/>
              <w:rPr>
                <w:kern w:val="0"/>
                <w:sz w:val="18"/>
                <w:szCs w:val="18"/>
              </w:rPr>
            </w:pPr>
          </w:p>
        </w:tc>
        <w:tc>
          <w:tcPr>
            <w:tcW w:w="2216" w:type="dxa"/>
            <w:vMerge/>
            <w:vAlign w:val="center"/>
          </w:tcPr>
          <w:p w:rsidR="00464A7C" w:rsidRPr="006E3131" w:rsidRDefault="00464A7C" w:rsidP="00727A93">
            <w:pPr>
              <w:snapToGrid w:val="0"/>
              <w:spacing w:line="360" w:lineRule="auto"/>
              <w:jc w:val="center"/>
              <w:rPr>
                <w:kern w:val="0"/>
                <w:sz w:val="18"/>
                <w:szCs w:val="18"/>
              </w:rPr>
            </w:pPr>
          </w:p>
        </w:tc>
        <w:tc>
          <w:tcPr>
            <w:tcW w:w="1881" w:type="dxa"/>
            <w:vMerge/>
            <w:tcBorders>
              <w:right w:val="single" w:sz="4" w:space="0" w:color="auto"/>
            </w:tcBorders>
            <w:vAlign w:val="center"/>
          </w:tcPr>
          <w:p w:rsidR="00464A7C" w:rsidRPr="006E3131" w:rsidRDefault="00464A7C" w:rsidP="00727A93">
            <w:pPr>
              <w:snapToGrid w:val="0"/>
              <w:spacing w:line="360" w:lineRule="auto"/>
              <w:jc w:val="center"/>
              <w:rPr>
                <w:kern w:val="0"/>
                <w:sz w:val="18"/>
                <w:szCs w:val="18"/>
              </w:rPr>
            </w:pPr>
          </w:p>
        </w:tc>
        <w:tc>
          <w:tcPr>
            <w:tcW w:w="1881" w:type="dxa"/>
            <w:vMerge/>
            <w:tcBorders>
              <w:left w:val="single" w:sz="4" w:space="0" w:color="auto"/>
              <w:bottom w:val="single" w:sz="4" w:space="0" w:color="auto"/>
              <w:right w:val="single" w:sz="4" w:space="0" w:color="auto"/>
            </w:tcBorders>
            <w:vAlign w:val="center"/>
          </w:tcPr>
          <w:p w:rsidR="00464A7C" w:rsidRPr="006E3131" w:rsidRDefault="00464A7C" w:rsidP="00727A93">
            <w:pPr>
              <w:snapToGrid w:val="0"/>
              <w:spacing w:line="360" w:lineRule="auto"/>
              <w:jc w:val="center"/>
              <w:rPr>
                <w:kern w:val="0"/>
                <w:sz w:val="18"/>
                <w:szCs w:val="18"/>
              </w:rPr>
            </w:pPr>
          </w:p>
        </w:tc>
      </w:tr>
      <w:tr w:rsidR="00464A7C" w:rsidRPr="006E3131" w:rsidTr="00E64883">
        <w:trPr>
          <w:cantSplit/>
          <w:jc w:val="center"/>
        </w:trPr>
        <w:tc>
          <w:tcPr>
            <w:tcW w:w="596" w:type="dxa"/>
            <w:tcBorders>
              <w:top w:val="single" w:sz="4" w:space="0" w:color="auto"/>
              <w:left w:val="single" w:sz="6" w:space="0" w:color="auto"/>
              <w:bottom w:val="single" w:sz="6" w:space="0" w:color="auto"/>
              <w:right w:val="single" w:sz="6" w:space="0" w:color="auto"/>
            </w:tcBorders>
            <w:vAlign w:val="center"/>
          </w:tcPr>
          <w:p w:rsidR="00464A7C" w:rsidRPr="006E3131" w:rsidRDefault="00464A7C" w:rsidP="00727A93">
            <w:pPr>
              <w:spacing w:line="360" w:lineRule="auto"/>
              <w:jc w:val="center"/>
              <w:rPr>
                <w:kern w:val="0"/>
                <w:sz w:val="18"/>
                <w:szCs w:val="18"/>
              </w:rPr>
            </w:pPr>
            <w:r w:rsidRPr="006E3131">
              <w:rPr>
                <w:kern w:val="0"/>
                <w:sz w:val="18"/>
                <w:szCs w:val="18"/>
              </w:rPr>
              <w:t>1</w:t>
            </w:r>
          </w:p>
        </w:tc>
        <w:tc>
          <w:tcPr>
            <w:tcW w:w="2036" w:type="dxa"/>
            <w:tcBorders>
              <w:top w:val="single" w:sz="4" w:space="0" w:color="auto"/>
              <w:left w:val="single" w:sz="4" w:space="0" w:color="auto"/>
              <w:bottom w:val="single" w:sz="4"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球镜顶焦度偏差</w:t>
            </w:r>
          </w:p>
        </w:tc>
        <w:tc>
          <w:tcPr>
            <w:tcW w:w="2216" w:type="dxa"/>
            <w:tcBorders>
              <w:top w:val="single" w:sz="4" w:space="0" w:color="auto"/>
              <w:left w:val="single" w:sz="4" w:space="0" w:color="auto"/>
              <w:bottom w:val="single" w:sz="6"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GB 13511.1</w:t>
            </w:r>
          </w:p>
        </w:tc>
        <w:tc>
          <w:tcPr>
            <w:tcW w:w="1881" w:type="dxa"/>
            <w:tcBorders>
              <w:top w:val="single" w:sz="4" w:space="0" w:color="auto"/>
              <w:left w:val="single" w:sz="4" w:space="0" w:color="auto"/>
              <w:bottom w:val="single" w:sz="6"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强制性</w:t>
            </w:r>
          </w:p>
        </w:tc>
        <w:tc>
          <w:tcPr>
            <w:tcW w:w="1881" w:type="dxa"/>
            <w:tcBorders>
              <w:top w:val="single" w:sz="4" w:space="0" w:color="auto"/>
              <w:left w:val="single" w:sz="4" w:space="0" w:color="auto"/>
              <w:bottom w:val="single" w:sz="4"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GB 10810.1</w:t>
            </w:r>
          </w:p>
        </w:tc>
      </w:tr>
      <w:tr w:rsidR="00464A7C" w:rsidRPr="006E3131" w:rsidTr="00E64883">
        <w:trPr>
          <w:cantSplit/>
          <w:jc w:val="center"/>
        </w:trPr>
        <w:tc>
          <w:tcPr>
            <w:tcW w:w="596" w:type="dxa"/>
            <w:tcBorders>
              <w:top w:val="single" w:sz="6" w:space="0" w:color="auto"/>
              <w:left w:val="single" w:sz="6" w:space="0" w:color="auto"/>
              <w:bottom w:val="single" w:sz="6" w:space="0" w:color="auto"/>
              <w:right w:val="single" w:sz="6" w:space="0" w:color="auto"/>
            </w:tcBorders>
            <w:vAlign w:val="center"/>
          </w:tcPr>
          <w:p w:rsidR="00464A7C" w:rsidRPr="006E3131" w:rsidRDefault="00464A7C" w:rsidP="00727A93">
            <w:pPr>
              <w:spacing w:line="360" w:lineRule="auto"/>
              <w:jc w:val="center"/>
              <w:rPr>
                <w:kern w:val="0"/>
                <w:sz w:val="18"/>
                <w:szCs w:val="18"/>
              </w:rPr>
            </w:pPr>
            <w:r w:rsidRPr="006E3131">
              <w:rPr>
                <w:kern w:val="0"/>
                <w:sz w:val="18"/>
                <w:szCs w:val="18"/>
              </w:rPr>
              <w:t>2</w:t>
            </w:r>
          </w:p>
        </w:tc>
        <w:tc>
          <w:tcPr>
            <w:tcW w:w="2036" w:type="dxa"/>
            <w:tcBorders>
              <w:top w:val="single" w:sz="4" w:space="0" w:color="auto"/>
              <w:left w:val="single" w:sz="4" w:space="0" w:color="auto"/>
              <w:bottom w:val="single" w:sz="4"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柱镜顶焦度偏差</w:t>
            </w:r>
          </w:p>
        </w:tc>
        <w:tc>
          <w:tcPr>
            <w:tcW w:w="2216" w:type="dxa"/>
            <w:tcBorders>
              <w:top w:val="single" w:sz="6" w:space="0" w:color="auto"/>
              <w:left w:val="single" w:sz="4" w:space="0" w:color="auto"/>
              <w:bottom w:val="single" w:sz="6"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GB 13511.1</w:t>
            </w:r>
          </w:p>
        </w:tc>
        <w:tc>
          <w:tcPr>
            <w:tcW w:w="1881" w:type="dxa"/>
            <w:tcBorders>
              <w:top w:val="single" w:sz="6" w:space="0" w:color="auto"/>
              <w:left w:val="single" w:sz="4" w:space="0" w:color="auto"/>
              <w:bottom w:val="single" w:sz="6"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强制性</w:t>
            </w:r>
          </w:p>
        </w:tc>
        <w:tc>
          <w:tcPr>
            <w:tcW w:w="1881" w:type="dxa"/>
            <w:tcBorders>
              <w:top w:val="single" w:sz="4" w:space="0" w:color="auto"/>
              <w:left w:val="single" w:sz="4" w:space="0" w:color="auto"/>
              <w:bottom w:val="single" w:sz="4"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GB 10810.1</w:t>
            </w:r>
          </w:p>
        </w:tc>
      </w:tr>
      <w:tr w:rsidR="00464A7C" w:rsidRPr="006E3131" w:rsidTr="00E64883">
        <w:trPr>
          <w:cantSplit/>
          <w:jc w:val="center"/>
        </w:trPr>
        <w:tc>
          <w:tcPr>
            <w:tcW w:w="596" w:type="dxa"/>
            <w:tcBorders>
              <w:top w:val="single" w:sz="6" w:space="0" w:color="auto"/>
              <w:left w:val="single" w:sz="6" w:space="0" w:color="auto"/>
              <w:bottom w:val="single" w:sz="6" w:space="0" w:color="auto"/>
              <w:right w:val="single" w:sz="6" w:space="0" w:color="auto"/>
            </w:tcBorders>
            <w:vAlign w:val="center"/>
          </w:tcPr>
          <w:p w:rsidR="00464A7C" w:rsidRPr="006E3131" w:rsidRDefault="00464A7C" w:rsidP="00727A93">
            <w:pPr>
              <w:spacing w:line="360" w:lineRule="auto"/>
              <w:jc w:val="center"/>
              <w:rPr>
                <w:kern w:val="0"/>
                <w:sz w:val="18"/>
                <w:szCs w:val="18"/>
              </w:rPr>
            </w:pPr>
            <w:r w:rsidRPr="006E3131">
              <w:rPr>
                <w:kern w:val="0"/>
                <w:sz w:val="18"/>
                <w:szCs w:val="18"/>
              </w:rPr>
              <w:t>3</w:t>
            </w:r>
          </w:p>
        </w:tc>
        <w:tc>
          <w:tcPr>
            <w:tcW w:w="2036" w:type="dxa"/>
            <w:tcBorders>
              <w:top w:val="single" w:sz="4" w:space="0" w:color="auto"/>
              <w:left w:val="single" w:sz="4" w:space="0" w:color="auto"/>
              <w:bottom w:val="single" w:sz="4"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柱镜轴位方向偏差</w:t>
            </w:r>
          </w:p>
        </w:tc>
        <w:tc>
          <w:tcPr>
            <w:tcW w:w="2216" w:type="dxa"/>
            <w:tcBorders>
              <w:top w:val="single" w:sz="6" w:space="0" w:color="auto"/>
              <w:left w:val="single" w:sz="4" w:space="0" w:color="auto"/>
              <w:bottom w:val="single" w:sz="6"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GB 13511.1</w:t>
            </w:r>
          </w:p>
        </w:tc>
        <w:tc>
          <w:tcPr>
            <w:tcW w:w="1881" w:type="dxa"/>
            <w:tcBorders>
              <w:top w:val="single" w:sz="6" w:space="0" w:color="auto"/>
              <w:left w:val="single" w:sz="4" w:space="0" w:color="auto"/>
              <w:bottom w:val="single" w:sz="6"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强制性</w:t>
            </w:r>
          </w:p>
        </w:tc>
        <w:tc>
          <w:tcPr>
            <w:tcW w:w="1881" w:type="dxa"/>
            <w:tcBorders>
              <w:top w:val="single" w:sz="4" w:space="0" w:color="auto"/>
              <w:left w:val="single" w:sz="4" w:space="0" w:color="auto"/>
              <w:bottom w:val="single" w:sz="4"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GB 13511</w:t>
            </w:r>
          </w:p>
        </w:tc>
      </w:tr>
      <w:tr w:rsidR="00464A7C" w:rsidRPr="006E3131" w:rsidTr="00E64883">
        <w:trPr>
          <w:cantSplit/>
          <w:jc w:val="center"/>
        </w:trPr>
        <w:tc>
          <w:tcPr>
            <w:tcW w:w="596" w:type="dxa"/>
            <w:tcBorders>
              <w:top w:val="single" w:sz="6" w:space="0" w:color="auto"/>
              <w:left w:val="single" w:sz="6" w:space="0" w:color="auto"/>
              <w:bottom w:val="single" w:sz="6" w:space="0" w:color="auto"/>
              <w:right w:val="single" w:sz="6" w:space="0" w:color="auto"/>
            </w:tcBorders>
            <w:vAlign w:val="center"/>
          </w:tcPr>
          <w:p w:rsidR="00464A7C" w:rsidRPr="006E3131" w:rsidRDefault="00464A7C" w:rsidP="00727A93">
            <w:pPr>
              <w:spacing w:line="360" w:lineRule="auto"/>
              <w:jc w:val="center"/>
              <w:rPr>
                <w:kern w:val="0"/>
                <w:sz w:val="18"/>
                <w:szCs w:val="18"/>
              </w:rPr>
            </w:pPr>
            <w:r w:rsidRPr="006E3131">
              <w:rPr>
                <w:kern w:val="0"/>
                <w:sz w:val="18"/>
                <w:szCs w:val="18"/>
              </w:rPr>
              <w:t>4</w:t>
            </w:r>
          </w:p>
        </w:tc>
        <w:tc>
          <w:tcPr>
            <w:tcW w:w="2036" w:type="dxa"/>
            <w:tcBorders>
              <w:top w:val="single" w:sz="4" w:space="0" w:color="auto"/>
              <w:left w:val="single" w:sz="4" w:space="0" w:color="auto"/>
              <w:bottom w:val="single" w:sz="4"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光学中心水平偏差</w:t>
            </w:r>
          </w:p>
        </w:tc>
        <w:tc>
          <w:tcPr>
            <w:tcW w:w="2216" w:type="dxa"/>
            <w:tcBorders>
              <w:top w:val="single" w:sz="6" w:space="0" w:color="auto"/>
              <w:left w:val="single" w:sz="4" w:space="0" w:color="auto"/>
              <w:bottom w:val="single" w:sz="6"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GB 13511.1</w:t>
            </w:r>
          </w:p>
        </w:tc>
        <w:tc>
          <w:tcPr>
            <w:tcW w:w="1881" w:type="dxa"/>
            <w:tcBorders>
              <w:top w:val="single" w:sz="6" w:space="0" w:color="auto"/>
              <w:left w:val="single" w:sz="4" w:space="0" w:color="auto"/>
              <w:bottom w:val="single" w:sz="6"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强制性</w:t>
            </w:r>
          </w:p>
        </w:tc>
        <w:tc>
          <w:tcPr>
            <w:tcW w:w="1881" w:type="dxa"/>
            <w:tcBorders>
              <w:top w:val="single" w:sz="4" w:space="0" w:color="auto"/>
              <w:left w:val="single" w:sz="4" w:space="0" w:color="auto"/>
              <w:bottom w:val="single" w:sz="4"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GB 13511.1</w:t>
            </w:r>
          </w:p>
        </w:tc>
      </w:tr>
      <w:tr w:rsidR="00464A7C" w:rsidRPr="006E3131" w:rsidTr="00E64883">
        <w:trPr>
          <w:cantSplit/>
          <w:jc w:val="center"/>
        </w:trPr>
        <w:tc>
          <w:tcPr>
            <w:tcW w:w="596" w:type="dxa"/>
            <w:tcBorders>
              <w:top w:val="single" w:sz="6" w:space="0" w:color="auto"/>
              <w:left w:val="single" w:sz="6" w:space="0" w:color="auto"/>
              <w:bottom w:val="single" w:sz="6" w:space="0" w:color="auto"/>
              <w:right w:val="single" w:sz="6" w:space="0" w:color="auto"/>
            </w:tcBorders>
            <w:vAlign w:val="center"/>
          </w:tcPr>
          <w:p w:rsidR="00464A7C" w:rsidRPr="006E3131" w:rsidRDefault="00464A7C" w:rsidP="00727A93">
            <w:pPr>
              <w:spacing w:line="360" w:lineRule="auto"/>
              <w:jc w:val="center"/>
              <w:rPr>
                <w:kern w:val="0"/>
                <w:sz w:val="18"/>
                <w:szCs w:val="18"/>
              </w:rPr>
            </w:pPr>
            <w:r w:rsidRPr="006E3131">
              <w:rPr>
                <w:kern w:val="0"/>
                <w:sz w:val="18"/>
                <w:szCs w:val="18"/>
              </w:rPr>
              <w:t>5</w:t>
            </w:r>
          </w:p>
        </w:tc>
        <w:tc>
          <w:tcPr>
            <w:tcW w:w="2036" w:type="dxa"/>
            <w:tcBorders>
              <w:top w:val="single" w:sz="4" w:space="0" w:color="auto"/>
              <w:left w:val="single" w:sz="4" w:space="0" w:color="auto"/>
              <w:bottom w:val="single" w:sz="4" w:space="0" w:color="auto"/>
              <w:right w:val="single" w:sz="4" w:space="0" w:color="auto"/>
            </w:tcBorders>
            <w:vAlign w:val="center"/>
          </w:tcPr>
          <w:p w:rsidR="00464A7C" w:rsidRPr="006E3131" w:rsidRDefault="00464A7C" w:rsidP="00727A93">
            <w:pPr>
              <w:rPr>
                <w:kern w:val="0"/>
                <w:sz w:val="18"/>
                <w:szCs w:val="18"/>
              </w:rPr>
            </w:pPr>
            <w:r w:rsidRPr="006E3131">
              <w:rPr>
                <w:kern w:val="0"/>
                <w:sz w:val="18"/>
                <w:szCs w:val="18"/>
              </w:rPr>
              <w:t>光学中心单侧水平偏差</w:t>
            </w:r>
          </w:p>
        </w:tc>
        <w:tc>
          <w:tcPr>
            <w:tcW w:w="2216" w:type="dxa"/>
            <w:tcBorders>
              <w:top w:val="single" w:sz="6" w:space="0" w:color="auto"/>
              <w:left w:val="single" w:sz="4" w:space="0" w:color="auto"/>
              <w:bottom w:val="single" w:sz="6"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GB 13511.1</w:t>
            </w:r>
          </w:p>
        </w:tc>
        <w:tc>
          <w:tcPr>
            <w:tcW w:w="1881" w:type="dxa"/>
            <w:tcBorders>
              <w:top w:val="single" w:sz="6" w:space="0" w:color="auto"/>
              <w:left w:val="single" w:sz="4" w:space="0" w:color="auto"/>
              <w:bottom w:val="single" w:sz="6"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强制性</w:t>
            </w:r>
          </w:p>
        </w:tc>
        <w:tc>
          <w:tcPr>
            <w:tcW w:w="1881" w:type="dxa"/>
            <w:tcBorders>
              <w:top w:val="single" w:sz="4" w:space="0" w:color="auto"/>
              <w:left w:val="single" w:sz="4" w:space="0" w:color="auto"/>
              <w:bottom w:val="single" w:sz="4"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GB 13511.1</w:t>
            </w:r>
          </w:p>
        </w:tc>
      </w:tr>
      <w:tr w:rsidR="00464A7C" w:rsidRPr="006E3131" w:rsidTr="00E64883">
        <w:trPr>
          <w:cantSplit/>
          <w:jc w:val="center"/>
        </w:trPr>
        <w:tc>
          <w:tcPr>
            <w:tcW w:w="596" w:type="dxa"/>
            <w:tcBorders>
              <w:top w:val="single" w:sz="6" w:space="0" w:color="auto"/>
              <w:left w:val="single" w:sz="6" w:space="0" w:color="auto"/>
              <w:bottom w:val="single" w:sz="6" w:space="0" w:color="auto"/>
              <w:right w:val="single" w:sz="6" w:space="0" w:color="auto"/>
            </w:tcBorders>
            <w:vAlign w:val="center"/>
          </w:tcPr>
          <w:p w:rsidR="00464A7C" w:rsidRPr="006E3131" w:rsidRDefault="00464A7C" w:rsidP="00727A93">
            <w:pPr>
              <w:spacing w:line="360" w:lineRule="auto"/>
              <w:jc w:val="center"/>
              <w:rPr>
                <w:kern w:val="0"/>
                <w:sz w:val="18"/>
                <w:szCs w:val="18"/>
              </w:rPr>
            </w:pPr>
            <w:r w:rsidRPr="006E3131">
              <w:rPr>
                <w:kern w:val="0"/>
                <w:sz w:val="18"/>
                <w:szCs w:val="18"/>
              </w:rPr>
              <w:t>6</w:t>
            </w:r>
          </w:p>
        </w:tc>
        <w:tc>
          <w:tcPr>
            <w:tcW w:w="2036" w:type="dxa"/>
            <w:tcBorders>
              <w:top w:val="single" w:sz="4" w:space="0" w:color="auto"/>
              <w:left w:val="single" w:sz="4" w:space="0" w:color="auto"/>
              <w:bottom w:val="single" w:sz="4"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光学中心垂直互差</w:t>
            </w:r>
          </w:p>
        </w:tc>
        <w:tc>
          <w:tcPr>
            <w:tcW w:w="2216" w:type="dxa"/>
            <w:tcBorders>
              <w:top w:val="single" w:sz="6" w:space="0" w:color="auto"/>
              <w:left w:val="single" w:sz="4" w:space="0" w:color="auto"/>
              <w:bottom w:val="single" w:sz="6"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GB 13511.1</w:t>
            </w:r>
          </w:p>
        </w:tc>
        <w:tc>
          <w:tcPr>
            <w:tcW w:w="1881" w:type="dxa"/>
            <w:tcBorders>
              <w:top w:val="single" w:sz="6" w:space="0" w:color="auto"/>
              <w:left w:val="single" w:sz="4" w:space="0" w:color="auto"/>
              <w:bottom w:val="single" w:sz="6"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强制性</w:t>
            </w:r>
          </w:p>
        </w:tc>
        <w:tc>
          <w:tcPr>
            <w:tcW w:w="1881" w:type="dxa"/>
            <w:tcBorders>
              <w:top w:val="single" w:sz="4" w:space="0" w:color="auto"/>
              <w:left w:val="single" w:sz="4" w:space="0" w:color="auto"/>
              <w:bottom w:val="single" w:sz="4" w:space="0" w:color="auto"/>
              <w:right w:val="single" w:sz="4" w:space="0" w:color="auto"/>
            </w:tcBorders>
            <w:vAlign w:val="center"/>
          </w:tcPr>
          <w:p w:rsidR="00464A7C" w:rsidRPr="006E3131" w:rsidRDefault="00464A7C" w:rsidP="00727A93">
            <w:pPr>
              <w:jc w:val="center"/>
              <w:rPr>
                <w:kern w:val="0"/>
                <w:sz w:val="18"/>
                <w:szCs w:val="18"/>
              </w:rPr>
            </w:pPr>
            <w:r w:rsidRPr="006E3131">
              <w:rPr>
                <w:kern w:val="0"/>
                <w:sz w:val="18"/>
                <w:szCs w:val="18"/>
              </w:rPr>
              <w:t>GB 13511.1</w:t>
            </w:r>
          </w:p>
        </w:tc>
      </w:tr>
      <w:tr w:rsidR="00E64883" w:rsidRPr="006E3131" w:rsidTr="00E64883">
        <w:trPr>
          <w:cantSplit/>
          <w:jc w:val="center"/>
        </w:trPr>
        <w:tc>
          <w:tcPr>
            <w:tcW w:w="596" w:type="dxa"/>
            <w:tcBorders>
              <w:top w:val="single" w:sz="6" w:space="0" w:color="auto"/>
              <w:left w:val="single" w:sz="6" w:space="0" w:color="auto"/>
              <w:bottom w:val="single" w:sz="6" w:space="0" w:color="auto"/>
              <w:right w:val="single" w:sz="6" w:space="0" w:color="auto"/>
            </w:tcBorders>
            <w:vAlign w:val="center"/>
          </w:tcPr>
          <w:p w:rsidR="00E64883" w:rsidRPr="006E3131" w:rsidRDefault="00E64883" w:rsidP="00727A93">
            <w:pPr>
              <w:spacing w:line="360" w:lineRule="auto"/>
              <w:jc w:val="center"/>
              <w:rPr>
                <w:kern w:val="0"/>
                <w:sz w:val="18"/>
                <w:szCs w:val="18"/>
              </w:rPr>
            </w:pPr>
            <w:r w:rsidRPr="006E3131">
              <w:rPr>
                <w:kern w:val="0"/>
                <w:sz w:val="18"/>
                <w:szCs w:val="18"/>
              </w:rPr>
              <w:t>7</w:t>
            </w:r>
          </w:p>
        </w:tc>
        <w:tc>
          <w:tcPr>
            <w:tcW w:w="2036" w:type="dxa"/>
            <w:tcBorders>
              <w:top w:val="single" w:sz="4" w:space="0" w:color="auto"/>
              <w:left w:val="single" w:sz="4" w:space="0" w:color="auto"/>
              <w:bottom w:val="single" w:sz="4" w:space="0" w:color="auto"/>
              <w:right w:val="single" w:sz="4" w:space="0" w:color="auto"/>
            </w:tcBorders>
            <w:vAlign w:val="center"/>
          </w:tcPr>
          <w:p w:rsidR="00E64883" w:rsidRPr="006E3131" w:rsidRDefault="00E64883" w:rsidP="001D295A">
            <w:pPr>
              <w:jc w:val="center"/>
              <w:rPr>
                <w:kern w:val="0"/>
                <w:sz w:val="18"/>
                <w:szCs w:val="18"/>
              </w:rPr>
            </w:pPr>
            <w:r w:rsidRPr="006E3131">
              <w:rPr>
                <w:kern w:val="0"/>
                <w:sz w:val="18"/>
                <w:szCs w:val="18"/>
              </w:rPr>
              <w:t>镜架外观质量</w:t>
            </w:r>
          </w:p>
        </w:tc>
        <w:tc>
          <w:tcPr>
            <w:tcW w:w="2216" w:type="dxa"/>
            <w:tcBorders>
              <w:top w:val="single" w:sz="6" w:space="0" w:color="auto"/>
              <w:left w:val="single" w:sz="4" w:space="0" w:color="auto"/>
              <w:bottom w:val="single" w:sz="6" w:space="0" w:color="auto"/>
              <w:right w:val="single" w:sz="4" w:space="0" w:color="auto"/>
            </w:tcBorders>
            <w:vAlign w:val="center"/>
          </w:tcPr>
          <w:p w:rsidR="00E64883" w:rsidRPr="006E3131" w:rsidRDefault="00E64883" w:rsidP="001D295A">
            <w:pPr>
              <w:jc w:val="center"/>
              <w:rPr>
                <w:kern w:val="0"/>
                <w:sz w:val="18"/>
                <w:szCs w:val="18"/>
              </w:rPr>
            </w:pPr>
            <w:r w:rsidRPr="006E3131">
              <w:rPr>
                <w:kern w:val="0"/>
                <w:sz w:val="18"/>
                <w:szCs w:val="18"/>
              </w:rPr>
              <w:t>GB 13511.1</w:t>
            </w:r>
          </w:p>
        </w:tc>
        <w:tc>
          <w:tcPr>
            <w:tcW w:w="1881" w:type="dxa"/>
            <w:tcBorders>
              <w:top w:val="single" w:sz="6" w:space="0" w:color="auto"/>
              <w:left w:val="single" w:sz="4" w:space="0" w:color="auto"/>
              <w:bottom w:val="single" w:sz="6" w:space="0" w:color="auto"/>
              <w:right w:val="single" w:sz="4" w:space="0" w:color="auto"/>
            </w:tcBorders>
            <w:vAlign w:val="center"/>
          </w:tcPr>
          <w:p w:rsidR="00E64883" w:rsidRPr="006E3131" w:rsidRDefault="00E64883" w:rsidP="001D295A">
            <w:pPr>
              <w:jc w:val="center"/>
              <w:rPr>
                <w:kern w:val="0"/>
                <w:sz w:val="18"/>
                <w:szCs w:val="18"/>
              </w:rPr>
            </w:pPr>
            <w:r w:rsidRPr="006E3131">
              <w:rPr>
                <w:kern w:val="0"/>
                <w:sz w:val="18"/>
                <w:szCs w:val="18"/>
              </w:rPr>
              <w:t>强制性</w:t>
            </w:r>
          </w:p>
        </w:tc>
        <w:tc>
          <w:tcPr>
            <w:tcW w:w="1881" w:type="dxa"/>
            <w:tcBorders>
              <w:top w:val="single" w:sz="4" w:space="0" w:color="auto"/>
              <w:left w:val="single" w:sz="4" w:space="0" w:color="auto"/>
              <w:bottom w:val="single" w:sz="4" w:space="0" w:color="auto"/>
              <w:right w:val="single" w:sz="4" w:space="0" w:color="auto"/>
            </w:tcBorders>
            <w:vAlign w:val="center"/>
          </w:tcPr>
          <w:p w:rsidR="00E64883" w:rsidRPr="006E3131" w:rsidRDefault="00E64883" w:rsidP="001D295A">
            <w:pPr>
              <w:jc w:val="center"/>
              <w:rPr>
                <w:kern w:val="0"/>
                <w:sz w:val="18"/>
                <w:szCs w:val="18"/>
              </w:rPr>
            </w:pPr>
            <w:r w:rsidRPr="006E3131">
              <w:rPr>
                <w:kern w:val="0"/>
                <w:sz w:val="18"/>
                <w:szCs w:val="18"/>
              </w:rPr>
              <w:t>GB 10810.1</w:t>
            </w:r>
          </w:p>
        </w:tc>
      </w:tr>
      <w:tr w:rsidR="00E64883" w:rsidRPr="006E3131" w:rsidTr="00E64883">
        <w:trPr>
          <w:cantSplit/>
          <w:jc w:val="center"/>
        </w:trPr>
        <w:tc>
          <w:tcPr>
            <w:tcW w:w="596" w:type="dxa"/>
            <w:tcBorders>
              <w:top w:val="single" w:sz="6" w:space="0" w:color="auto"/>
              <w:left w:val="single" w:sz="6" w:space="0" w:color="auto"/>
              <w:bottom w:val="single" w:sz="6" w:space="0" w:color="auto"/>
              <w:right w:val="single" w:sz="6" w:space="0" w:color="auto"/>
            </w:tcBorders>
            <w:vAlign w:val="center"/>
          </w:tcPr>
          <w:p w:rsidR="00E64883" w:rsidRPr="006E3131" w:rsidRDefault="00E64883" w:rsidP="00727A93">
            <w:pPr>
              <w:spacing w:line="360" w:lineRule="auto"/>
              <w:jc w:val="center"/>
              <w:rPr>
                <w:kern w:val="0"/>
                <w:sz w:val="18"/>
                <w:szCs w:val="18"/>
              </w:rPr>
            </w:pPr>
            <w:r w:rsidRPr="006E3131">
              <w:rPr>
                <w:kern w:val="0"/>
                <w:sz w:val="18"/>
                <w:szCs w:val="18"/>
              </w:rPr>
              <w:t>8</w:t>
            </w:r>
          </w:p>
        </w:tc>
        <w:tc>
          <w:tcPr>
            <w:tcW w:w="2036" w:type="dxa"/>
            <w:tcBorders>
              <w:top w:val="single" w:sz="4" w:space="0" w:color="auto"/>
              <w:left w:val="single" w:sz="4" w:space="0" w:color="auto"/>
              <w:bottom w:val="single" w:sz="4" w:space="0" w:color="auto"/>
              <w:right w:val="single" w:sz="4" w:space="0" w:color="auto"/>
            </w:tcBorders>
            <w:vAlign w:val="center"/>
          </w:tcPr>
          <w:p w:rsidR="00E64883" w:rsidRPr="006E3131" w:rsidRDefault="00E64883" w:rsidP="00727A93">
            <w:pPr>
              <w:jc w:val="center"/>
              <w:rPr>
                <w:kern w:val="0"/>
                <w:sz w:val="18"/>
                <w:szCs w:val="18"/>
              </w:rPr>
            </w:pPr>
            <w:r w:rsidRPr="006E3131">
              <w:rPr>
                <w:kern w:val="0"/>
                <w:sz w:val="18"/>
                <w:szCs w:val="18"/>
              </w:rPr>
              <w:t>装配质量</w:t>
            </w:r>
          </w:p>
        </w:tc>
        <w:tc>
          <w:tcPr>
            <w:tcW w:w="2216" w:type="dxa"/>
            <w:tcBorders>
              <w:top w:val="single" w:sz="6" w:space="0" w:color="auto"/>
              <w:left w:val="single" w:sz="4" w:space="0" w:color="auto"/>
              <w:bottom w:val="single" w:sz="6" w:space="0" w:color="auto"/>
              <w:right w:val="single" w:sz="4" w:space="0" w:color="auto"/>
            </w:tcBorders>
            <w:vAlign w:val="center"/>
          </w:tcPr>
          <w:p w:rsidR="00E64883" w:rsidRPr="006E3131" w:rsidRDefault="00E64883" w:rsidP="00727A93">
            <w:pPr>
              <w:jc w:val="center"/>
              <w:rPr>
                <w:kern w:val="0"/>
                <w:sz w:val="18"/>
                <w:szCs w:val="18"/>
              </w:rPr>
            </w:pPr>
            <w:r w:rsidRPr="006E3131">
              <w:rPr>
                <w:kern w:val="0"/>
                <w:sz w:val="18"/>
                <w:szCs w:val="18"/>
              </w:rPr>
              <w:t>GB 13511.1</w:t>
            </w:r>
          </w:p>
        </w:tc>
        <w:tc>
          <w:tcPr>
            <w:tcW w:w="1881" w:type="dxa"/>
            <w:tcBorders>
              <w:top w:val="single" w:sz="6" w:space="0" w:color="auto"/>
              <w:left w:val="single" w:sz="4" w:space="0" w:color="auto"/>
              <w:bottom w:val="single" w:sz="6" w:space="0" w:color="auto"/>
              <w:right w:val="single" w:sz="4" w:space="0" w:color="auto"/>
            </w:tcBorders>
            <w:vAlign w:val="center"/>
          </w:tcPr>
          <w:p w:rsidR="00E64883" w:rsidRPr="006E3131" w:rsidRDefault="00E64883" w:rsidP="00727A93">
            <w:pPr>
              <w:jc w:val="center"/>
              <w:rPr>
                <w:kern w:val="0"/>
                <w:sz w:val="18"/>
                <w:szCs w:val="18"/>
              </w:rPr>
            </w:pPr>
            <w:r w:rsidRPr="006E3131">
              <w:rPr>
                <w:kern w:val="0"/>
                <w:sz w:val="18"/>
                <w:szCs w:val="18"/>
              </w:rPr>
              <w:t>强制性</w:t>
            </w:r>
          </w:p>
        </w:tc>
        <w:tc>
          <w:tcPr>
            <w:tcW w:w="1881" w:type="dxa"/>
            <w:tcBorders>
              <w:top w:val="single" w:sz="4" w:space="0" w:color="auto"/>
              <w:left w:val="single" w:sz="4" w:space="0" w:color="auto"/>
              <w:bottom w:val="single" w:sz="4" w:space="0" w:color="auto"/>
              <w:right w:val="single" w:sz="4" w:space="0" w:color="auto"/>
            </w:tcBorders>
            <w:vAlign w:val="center"/>
          </w:tcPr>
          <w:p w:rsidR="00E64883" w:rsidRPr="006E3131" w:rsidRDefault="00E64883" w:rsidP="00727A93">
            <w:pPr>
              <w:jc w:val="center"/>
              <w:rPr>
                <w:kern w:val="0"/>
                <w:sz w:val="18"/>
                <w:szCs w:val="18"/>
              </w:rPr>
            </w:pPr>
            <w:r w:rsidRPr="006E3131">
              <w:rPr>
                <w:kern w:val="0"/>
                <w:sz w:val="18"/>
                <w:szCs w:val="18"/>
              </w:rPr>
              <w:t>GB 13511.1</w:t>
            </w:r>
          </w:p>
        </w:tc>
      </w:tr>
    </w:tbl>
    <w:p w:rsidR="00464A7C" w:rsidRPr="006E3131" w:rsidRDefault="00464A7C" w:rsidP="00464A7C">
      <w:pPr>
        <w:snapToGrid w:val="0"/>
        <w:spacing w:line="360" w:lineRule="auto"/>
        <w:ind w:rightChars="85" w:right="178" w:firstLineChars="250" w:firstLine="525"/>
        <w:rPr>
          <w:kern w:val="0"/>
          <w:szCs w:val="21"/>
        </w:rPr>
      </w:pPr>
      <w:r w:rsidRPr="006E3131">
        <w:rPr>
          <w:kern w:val="0"/>
          <w:szCs w:val="21"/>
        </w:rPr>
        <w:t>注</w:t>
      </w:r>
      <w:r w:rsidRPr="006E3131">
        <w:rPr>
          <w:kern w:val="0"/>
          <w:szCs w:val="21"/>
        </w:rPr>
        <w:t>:①</w:t>
      </w:r>
      <w:r w:rsidRPr="006E3131">
        <w:rPr>
          <w:kern w:val="0"/>
          <w:szCs w:val="21"/>
        </w:rPr>
        <w:t>上表所列检验项目是有关法律法规、标准等规定的，重点涉及健康安全节能环保以及消费者有关组织反映有质量问题的重要项目。</w:t>
      </w:r>
    </w:p>
    <w:p w:rsidR="00464A7C" w:rsidRPr="006E3131" w:rsidRDefault="00464A7C" w:rsidP="00464A7C">
      <w:pPr>
        <w:snapToGrid w:val="0"/>
        <w:spacing w:line="360" w:lineRule="auto"/>
        <w:ind w:rightChars="85" w:right="178" w:firstLineChars="250" w:firstLine="525"/>
        <w:rPr>
          <w:kern w:val="0"/>
          <w:szCs w:val="21"/>
        </w:rPr>
      </w:pPr>
      <w:r w:rsidRPr="006E3131">
        <w:rPr>
          <w:kern w:val="0"/>
          <w:szCs w:val="21"/>
        </w:rPr>
        <w:t>执行企业标准、团体标准、地方标准的产品，检验项目参照上述内容执行。</w:t>
      </w:r>
    </w:p>
    <w:p w:rsidR="00464A7C" w:rsidRPr="006E3131" w:rsidRDefault="00464A7C" w:rsidP="00464A7C">
      <w:pPr>
        <w:snapToGrid w:val="0"/>
        <w:spacing w:line="360" w:lineRule="auto"/>
        <w:ind w:rightChars="85" w:right="178"/>
        <w:rPr>
          <w:kern w:val="0"/>
          <w:szCs w:val="21"/>
        </w:rPr>
      </w:pPr>
      <w:r w:rsidRPr="006E3131">
        <w:rPr>
          <w:kern w:val="0"/>
          <w:szCs w:val="21"/>
        </w:rPr>
        <w:t xml:space="preserve">6.2 </w:t>
      </w:r>
      <w:r w:rsidRPr="006E3131">
        <w:rPr>
          <w:kern w:val="0"/>
          <w:szCs w:val="21"/>
        </w:rPr>
        <w:t>检验应注意的问题</w:t>
      </w:r>
    </w:p>
    <w:p w:rsidR="00464A7C" w:rsidRPr="006E3131" w:rsidRDefault="00464A7C" w:rsidP="00464A7C">
      <w:pPr>
        <w:spacing w:line="360" w:lineRule="auto"/>
        <w:ind w:firstLineChars="200" w:firstLine="420"/>
        <w:rPr>
          <w:kern w:val="0"/>
          <w:szCs w:val="21"/>
        </w:rPr>
      </w:pPr>
      <w:r w:rsidRPr="006E3131">
        <w:rPr>
          <w:kern w:val="0"/>
          <w:szCs w:val="21"/>
        </w:rPr>
        <w:t>当检验项目需要拆卸镜片时，应先完成其他性能的检测。</w:t>
      </w:r>
    </w:p>
    <w:p w:rsidR="00464A7C" w:rsidRPr="006E3131" w:rsidRDefault="00464A7C" w:rsidP="00464A7C">
      <w:pPr>
        <w:spacing w:line="360" w:lineRule="auto"/>
        <w:rPr>
          <w:kern w:val="0"/>
          <w:szCs w:val="21"/>
        </w:rPr>
      </w:pPr>
    </w:p>
    <w:p w:rsidR="00464A7C" w:rsidRPr="006E3131" w:rsidRDefault="00464A7C" w:rsidP="00464A7C">
      <w:pPr>
        <w:snapToGrid w:val="0"/>
        <w:spacing w:line="360" w:lineRule="auto"/>
        <w:rPr>
          <w:rFonts w:eastAsia="黑体"/>
          <w:kern w:val="0"/>
          <w:szCs w:val="21"/>
        </w:rPr>
      </w:pPr>
      <w:r w:rsidRPr="006E3131">
        <w:rPr>
          <w:rFonts w:eastAsia="黑体"/>
          <w:kern w:val="0"/>
          <w:szCs w:val="21"/>
        </w:rPr>
        <w:t xml:space="preserve">7 </w:t>
      </w:r>
      <w:r w:rsidRPr="006E3131">
        <w:rPr>
          <w:rFonts w:eastAsia="黑体"/>
          <w:kern w:val="0"/>
          <w:szCs w:val="21"/>
        </w:rPr>
        <w:t>判定原则</w:t>
      </w:r>
    </w:p>
    <w:p w:rsidR="00464A7C" w:rsidRPr="006E3131" w:rsidRDefault="00464A7C" w:rsidP="00464A7C">
      <w:pPr>
        <w:numPr>
          <w:ins w:id="12" w:author="Unknown" w:date="2021-02-07T12:58:00Z"/>
        </w:numPr>
        <w:snapToGrid w:val="0"/>
        <w:spacing w:line="360" w:lineRule="auto"/>
        <w:ind w:firstLineChars="200" w:firstLine="420"/>
        <w:rPr>
          <w:bCs/>
          <w:kern w:val="0"/>
          <w:szCs w:val="21"/>
        </w:rPr>
      </w:pPr>
      <w:r w:rsidRPr="006E3131">
        <w:rPr>
          <w:bCs/>
          <w:kern w:val="0"/>
          <w:szCs w:val="21"/>
        </w:rPr>
        <w:t>若被检产品明示的质量要求高于本细则中检验项目依据的标准要求时，应按被检产品明示的质量要求判定。</w:t>
      </w:r>
    </w:p>
    <w:p w:rsidR="00464A7C" w:rsidRPr="006E3131" w:rsidRDefault="00464A7C" w:rsidP="00464A7C">
      <w:pPr>
        <w:numPr>
          <w:ins w:id="13" w:author="韦苇" w:date="2020-09-29T10:43:00Z"/>
        </w:numPr>
        <w:snapToGrid w:val="0"/>
        <w:spacing w:line="360" w:lineRule="auto"/>
        <w:ind w:firstLineChars="200" w:firstLine="420"/>
        <w:rPr>
          <w:kern w:val="0"/>
          <w:szCs w:val="21"/>
        </w:rPr>
      </w:pPr>
      <w:r w:rsidRPr="006E3131">
        <w:rPr>
          <w:bCs/>
          <w:kern w:val="0"/>
          <w:szCs w:val="21"/>
        </w:rPr>
        <w:t>若被检产品明示的质量要求低于本细则中检验项目依据的强制性标准要求时，应按照强制性标准要求判定</w:t>
      </w:r>
      <w:r w:rsidRPr="006E3131">
        <w:rPr>
          <w:kern w:val="0"/>
          <w:szCs w:val="21"/>
        </w:rPr>
        <w:t>。</w:t>
      </w:r>
    </w:p>
    <w:p w:rsidR="00464A7C" w:rsidRPr="006E3131" w:rsidRDefault="00464A7C" w:rsidP="00464A7C">
      <w:pPr>
        <w:numPr>
          <w:ins w:id="14" w:author="韦苇" w:date="2020-09-29T10:43:00Z"/>
        </w:numPr>
        <w:snapToGrid w:val="0"/>
        <w:spacing w:line="360" w:lineRule="auto"/>
        <w:ind w:firstLineChars="200" w:firstLine="420"/>
        <w:rPr>
          <w:kern w:val="0"/>
          <w:szCs w:val="21"/>
        </w:rPr>
      </w:pPr>
      <w:r w:rsidRPr="006E3131">
        <w:rPr>
          <w:kern w:val="0"/>
          <w:szCs w:val="21"/>
        </w:rPr>
        <w:t>若被检产品明示的质量要求低于或包含细则中检验项目依据的推荐性标准要求时，应以被检产品明示的质量要求判定。</w:t>
      </w:r>
    </w:p>
    <w:p w:rsidR="00464A7C" w:rsidRPr="006E3131" w:rsidRDefault="00464A7C" w:rsidP="00464A7C">
      <w:pPr>
        <w:numPr>
          <w:ins w:id="15" w:author="韦苇" w:date="2020-09-29T10:43:00Z"/>
        </w:numPr>
        <w:snapToGrid w:val="0"/>
        <w:spacing w:line="360" w:lineRule="auto"/>
        <w:ind w:firstLineChars="200" w:firstLine="420"/>
        <w:rPr>
          <w:kern w:val="0"/>
          <w:szCs w:val="21"/>
        </w:rPr>
      </w:pPr>
      <w:r w:rsidRPr="006E3131">
        <w:rPr>
          <w:kern w:val="0"/>
          <w:szCs w:val="21"/>
        </w:rPr>
        <w:t>若被检产品明示的质量要求缺少本细则中检验项目依据的强制性标准要求时，应按照强制性标准要求判定。</w:t>
      </w:r>
    </w:p>
    <w:p w:rsidR="00464A7C" w:rsidRPr="006E3131" w:rsidRDefault="00464A7C" w:rsidP="00464A7C">
      <w:pPr>
        <w:numPr>
          <w:ins w:id="16" w:author="韦苇" w:date="2020-09-29T10:43:00Z"/>
        </w:numPr>
        <w:snapToGrid w:val="0"/>
        <w:spacing w:line="360" w:lineRule="auto"/>
        <w:ind w:firstLineChars="200" w:firstLine="420"/>
        <w:rPr>
          <w:kern w:val="0"/>
          <w:szCs w:val="21"/>
        </w:rPr>
      </w:pPr>
      <w:r w:rsidRPr="006E3131">
        <w:rPr>
          <w:kern w:val="0"/>
          <w:szCs w:val="21"/>
        </w:rPr>
        <w:t>若被检产品明示的质量要求缺少本规范中检验项目依据的推荐性标准要求时，该项目不参与判定，但应在检验报告备注中进行说明。</w:t>
      </w:r>
    </w:p>
    <w:p w:rsidR="00464A7C" w:rsidRPr="006E3131" w:rsidRDefault="00464A7C" w:rsidP="00464A7C">
      <w:pPr>
        <w:snapToGrid w:val="0"/>
        <w:spacing w:line="360" w:lineRule="auto"/>
        <w:rPr>
          <w:rFonts w:eastAsia="黑体"/>
          <w:szCs w:val="21"/>
        </w:rPr>
      </w:pPr>
      <w:r w:rsidRPr="006E3131">
        <w:rPr>
          <w:kern w:val="0"/>
          <w:szCs w:val="21"/>
        </w:rPr>
        <w:t xml:space="preserve">7.1 </w:t>
      </w:r>
      <w:r w:rsidRPr="006E3131">
        <w:rPr>
          <w:kern w:val="0"/>
          <w:szCs w:val="21"/>
        </w:rPr>
        <w:t>单项判定原则</w:t>
      </w:r>
    </w:p>
    <w:p w:rsidR="00464A7C" w:rsidRPr="006E3131" w:rsidRDefault="00464A7C" w:rsidP="00464A7C">
      <w:pPr>
        <w:snapToGrid w:val="0"/>
        <w:spacing w:line="360" w:lineRule="auto"/>
        <w:rPr>
          <w:kern w:val="0"/>
          <w:szCs w:val="21"/>
        </w:rPr>
      </w:pPr>
      <w:r w:rsidRPr="006E3131">
        <w:rPr>
          <w:kern w:val="0"/>
          <w:szCs w:val="21"/>
        </w:rPr>
        <w:t>7.1.1</w:t>
      </w:r>
      <w:r w:rsidRPr="006E3131">
        <w:rPr>
          <w:kern w:val="0"/>
          <w:szCs w:val="21"/>
        </w:rPr>
        <w:t>检验项目中出现一个检查单元（副或片）不符合，则判定该项不合格。</w:t>
      </w:r>
    </w:p>
    <w:p w:rsidR="00464A7C" w:rsidRPr="006E3131" w:rsidRDefault="00464A7C" w:rsidP="00464A7C">
      <w:pPr>
        <w:snapToGrid w:val="0"/>
        <w:spacing w:line="360" w:lineRule="auto"/>
        <w:ind w:rightChars="85" w:right="178"/>
        <w:rPr>
          <w:kern w:val="0"/>
          <w:szCs w:val="21"/>
        </w:rPr>
      </w:pPr>
      <w:r w:rsidRPr="006E3131">
        <w:rPr>
          <w:kern w:val="0"/>
          <w:szCs w:val="21"/>
        </w:rPr>
        <w:t xml:space="preserve">7.2 </w:t>
      </w:r>
      <w:r w:rsidRPr="006E3131">
        <w:rPr>
          <w:kern w:val="0"/>
          <w:szCs w:val="21"/>
        </w:rPr>
        <w:t>产品质量判定原则</w:t>
      </w:r>
    </w:p>
    <w:p w:rsidR="00464A7C" w:rsidRPr="006E3131" w:rsidRDefault="00464A7C" w:rsidP="00464A7C">
      <w:pPr>
        <w:snapToGrid w:val="0"/>
        <w:spacing w:line="360" w:lineRule="auto"/>
        <w:rPr>
          <w:kern w:val="0"/>
          <w:szCs w:val="21"/>
        </w:rPr>
      </w:pPr>
      <w:r w:rsidRPr="006E3131">
        <w:rPr>
          <w:kern w:val="0"/>
          <w:szCs w:val="21"/>
        </w:rPr>
        <w:t>7.2.1</w:t>
      </w:r>
      <w:r w:rsidR="006E3131">
        <w:rPr>
          <w:rFonts w:hint="eastAsia"/>
          <w:kern w:val="0"/>
          <w:szCs w:val="21"/>
        </w:rPr>
        <w:t xml:space="preserve"> </w:t>
      </w:r>
      <w:r w:rsidRPr="006E3131">
        <w:rPr>
          <w:kern w:val="0"/>
          <w:szCs w:val="21"/>
        </w:rPr>
        <w:t>“</w:t>
      </w:r>
      <w:r w:rsidRPr="006E3131">
        <w:rPr>
          <w:kern w:val="0"/>
          <w:szCs w:val="21"/>
        </w:rPr>
        <w:t>合格</w:t>
      </w:r>
      <w:r w:rsidRPr="006E3131">
        <w:rPr>
          <w:kern w:val="0"/>
          <w:szCs w:val="21"/>
        </w:rPr>
        <w:t>”</w:t>
      </w:r>
      <w:r w:rsidRPr="006E3131">
        <w:rPr>
          <w:kern w:val="0"/>
          <w:szCs w:val="21"/>
        </w:rPr>
        <w:t>判定条件：所检项目全部合格。</w:t>
      </w:r>
    </w:p>
    <w:p w:rsidR="00464A7C" w:rsidRPr="006E3131" w:rsidRDefault="00464A7C" w:rsidP="00464A7C">
      <w:pPr>
        <w:snapToGrid w:val="0"/>
        <w:spacing w:line="360" w:lineRule="auto"/>
        <w:rPr>
          <w:szCs w:val="21"/>
        </w:rPr>
      </w:pPr>
      <w:r w:rsidRPr="006E3131">
        <w:rPr>
          <w:kern w:val="0"/>
          <w:szCs w:val="21"/>
        </w:rPr>
        <w:t>7.2.2</w:t>
      </w:r>
      <w:r w:rsidR="006E3131">
        <w:rPr>
          <w:rFonts w:hint="eastAsia"/>
          <w:kern w:val="0"/>
          <w:szCs w:val="21"/>
        </w:rPr>
        <w:t xml:space="preserve"> </w:t>
      </w:r>
      <w:r w:rsidRPr="006E3131">
        <w:rPr>
          <w:kern w:val="0"/>
          <w:szCs w:val="21"/>
        </w:rPr>
        <w:t>“</w:t>
      </w:r>
      <w:r w:rsidRPr="006E3131">
        <w:rPr>
          <w:kern w:val="0"/>
          <w:szCs w:val="21"/>
        </w:rPr>
        <w:t>不</w:t>
      </w:r>
      <w:r w:rsidRPr="006E3131">
        <w:rPr>
          <w:szCs w:val="21"/>
        </w:rPr>
        <w:t>合格</w:t>
      </w:r>
      <w:r w:rsidRPr="006E3131">
        <w:rPr>
          <w:szCs w:val="21"/>
        </w:rPr>
        <w:t>”</w:t>
      </w:r>
      <w:r w:rsidRPr="006E3131">
        <w:rPr>
          <w:szCs w:val="21"/>
        </w:rPr>
        <w:t>判定条件：出现一项及以上不合格。</w:t>
      </w:r>
    </w:p>
    <w:p w:rsidR="006E3131" w:rsidRDefault="00464A7C" w:rsidP="006E3131">
      <w:pPr>
        <w:numPr>
          <w:ins w:id="17" w:author="韦苇" w:date="2020-09-29T11:10:00Z"/>
        </w:numPr>
        <w:snapToGrid w:val="0"/>
        <w:spacing w:line="360" w:lineRule="auto"/>
        <w:ind w:rightChars="85" w:right="178"/>
        <w:rPr>
          <w:rFonts w:hAnsi="宋体"/>
          <w:iCs/>
          <w:color w:val="000000"/>
          <w:szCs w:val="21"/>
        </w:rPr>
      </w:pPr>
      <w:r w:rsidRPr="006E3131">
        <w:rPr>
          <w:iCs/>
          <w:color w:val="000000"/>
          <w:szCs w:val="21"/>
        </w:rPr>
        <w:t xml:space="preserve">7.3 </w:t>
      </w:r>
      <w:r w:rsidRPr="006E3131">
        <w:rPr>
          <w:rFonts w:hAnsi="宋体"/>
          <w:iCs/>
          <w:color w:val="000000"/>
          <w:szCs w:val="21"/>
        </w:rPr>
        <w:t>综合判定</w:t>
      </w:r>
    </w:p>
    <w:p w:rsidR="00464A7C" w:rsidRPr="006E3131" w:rsidRDefault="00464A7C" w:rsidP="006E3131">
      <w:pPr>
        <w:snapToGrid w:val="0"/>
        <w:spacing w:line="360" w:lineRule="auto"/>
        <w:ind w:rightChars="85" w:right="178" w:firstLineChars="200" w:firstLine="420"/>
        <w:rPr>
          <w:iCs/>
          <w:color w:val="000000"/>
          <w:szCs w:val="21"/>
        </w:rPr>
      </w:pPr>
      <w:r w:rsidRPr="006E3131">
        <w:rPr>
          <w:rFonts w:hAnsi="宋体"/>
          <w:iCs/>
          <w:color w:val="000000"/>
          <w:szCs w:val="21"/>
        </w:rPr>
        <w:t>经检验，检验项目全部合格时，判定为被抽查产品合格；检验项目中任一项或一项以上不合格，判定为被抽查产品不合格。</w:t>
      </w:r>
    </w:p>
    <w:p w:rsidR="00464A7C" w:rsidRPr="006E3131" w:rsidRDefault="00464A7C" w:rsidP="00464A7C">
      <w:pPr>
        <w:numPr>
          <w:ins w:id="18" w:author="韦苇" w:date="2020-09-29T11:10:00Z"/>
        </w:numPr>
        <w:snapToGrid w:val="0"/>
        <w:spacing w:line="440" w:lineRule="exact"/>
        <w:rPr>
          <w:iCs/>
          <w:color w:val="000000"/>
          <w:szCs w:val="21"/>
        </w:rPr>
      </w:pPr>
      <w:r w:rsidRPr="006E3131">
        <w:rPr>
          <w:iCs/>
          <w:color w:val="000000"/>
          <w:szCs w:val="21"/>
        </w:rPr>
        <w:t xml:space="preserve">7.3.1 </w:t>
      </w:r>
      <w:r w:rsidRPr="006E3131">
        <w:rPr>
          <w:rFonts w:hAnsi="宋体"/>
          <w:iCs/>
          <w:color w:val="000000"/>
          <w:szCs w:val="21"/>
        </w:rPr>
        <w:t>当所检项目全部符合执行标准要求，判定为：</w:t>
      </w:r>
      <w:r w:rsidRPr="006E3131">
        <w:rPr>
          <w:iCs/>
          <w:color w:val="000000"/>
          <w:szCs w:val="21"/>
        </w:rPr>
        <w:t>"</w:t>
      </w:r>
      <w:r w:rsidRPr="006E3131">
        <w:rPr>
          <w:rFonts w:hAnsi="宋体"/>
          <w:iCs/>
          <w:color w:val="000000"/>
          <w:szCs w:val="21"/>
        </w:rPr>
        <w:t>依据《</w:t>
      </w:r>
      <w:r w:rsidRPr="006E3131">
        <w:rPr>
          <w:iCs/>
          <w:color w:val="000000"/>
          <w:szCs w:val="21"/>
        </w:rPr>
        <w:t>202</w:t>
      </w:r>
      <w:r w:rsidR="00E366A7">
        <w:rPr>
          <w:rFonts w:hint="eastAsia"/>
          <w:iCs/>
          <w:color w:val="000000"/>
          <w:szCs w:val="21"/>
        </w:rPr>
        <w:t>3</w:t>
      </w:r>
      <w:r w:rsidRPr="006E3131">
        <w:rPr>
          <w:rFonts w:hAnsi="宋体"/>
          <w:iCs/>
          <w:color w:val="000000"/>
          <w:szCs w:val="21"/>
        </w:rPr>
        <w:t>年</w:t>
      </w:r>
      <w:r w:rsidRPr="006E3131">
        <w:rPr>
          <w:rFonts w:hAnsi="宋体"/>
          <w:szCs w:val="21"/>
        </w:rPr>
        <w:t>配装眼镜</w:t>
      </w:r>
      <w:r w:rsidRPr="006E3131">
        <w:rPr>
          <w:rFonts w:hAnsi="宋体"/>
          <w:iCs/>
          <w:color w:val="000000"/>
          <w:szCs w:val="21"/>
        </w:rPr>
        <w:t>产品质量</w:t>
      </w:r>
      <w:r w:rsidR="00E64883" w:rsidRPr="006E3131">
        <w:rPr>
          <w:rFonts w:hAnsi="宋体"/>
          <w:iCs/>
          <w:color w:val="000000"/>
          <w:szCs w:val="21"/>
        </w:rPr>
        <w:t>钦州市</w:t>
      </w:r>
      <w:r w:rsidRPr="006E3131">
        <w:rPr>
          <w:rFonts w:hAnsi="宋体"/>
          <w:iCs/>
          <w:color w:val="000000"/>
          <w:szCs w:val="21"/>
        </w:rPr>
        <w:t>监督抽查实施细则》要求，对所抽样品的</w:t>
      </w:r>
      <w:r w:rsidRPr="006E3131">
        <w:rPr>
          <w:iCs/>
          <w:color w:val="000000"/>
          <w:szCs w:val="21"/>
        </w:rPr>
        <w:t>xx</w:t>
      </w:r>
      <w:r w:rsidRPr="006E3131">
        <w:rPr>
          <w:rFonts w:hAnsi="宋体"/>
          <w:iCs/>
          <w:color w:val="000000"/>
          <w:szCs w:val="21"/>
        </w:rPr>
        <w:t>个项目进行了检验，检验结果符合</w:t>
      </w:r>
      <w:r w:rsidR="006E3131">
        <w:rPr>
          <w:rFonts w:hint="eastAsia"/>
          <w:kern w:val="0"/>
          <w:szCs w:val="21"/>
        </w:rPr>
        <w:t>GB 13511.1-2011</w:t>
      </w:r>
      <w:r w:rsidRPr="006E3131">
        <w:rPr>
          <w:rFonts w:hAnsi="宋体"/>
          <w:iCs/>
          <w:color w:val="000000"/>
          <w:szCs w:val="21"/>
        </w:rPr>
        <w:t>《</w:t>
      </w:r>
      <w:r w:rsidR="006E3131">
        <w:rPr>
          <w:rFonts w:hAnsi="宋体" w:hint="eastAsia"/>
          <w:iCs/>
          <w:color w:val="000000"/>
          <w:szCs w:val="21"/>
        </w:rPr>
        <w:t>配装眼镜</w:t>
      </w:r>
      <w:r w:rsidR="006E3131">
        <w:rPr>
          <w:rFonts w:hAnsi="宋体" w:hint="eastAsia"/>
          <w:iCs/>
          <w:color w:val="000000"/>
          <w:szCs w:val="21"/>
        </w:rPr>
        <w:t xml:space="preserve"> </w:t>
      </w:r>
      <w:r w:rsidR="006E3131">
        <w:rPr>
          <w:rFonts w:hAnsi="宋体" w:hint="eastAsia"/>
          <w:iCs/>
          <w:color w:val="000000"/>
          <w:szCs w:val="21"/>
        </w:rPr>
        <w:t>第</w:t>
      </w:r>
      <w:r w:rsidR="006E3131">
        <w:rPr>
          <w:rFonts w:hAnsi="宋体" w:hint="eastAsia"/>
          <w:iCs/>
          <w:color w:val="000000"/>
          <w:szCs w:val="21"/>
        </w:rPr>
        <w:t>1</w:t>
      </w:r>
      <w:r w:rsidR="006E3131">
        <w:rPr>
          <w:rFonts w:hAnsi="宋体" w:hint="eastAsia"/>
          <w:iCs/>
          <w:color w:val="000000"/>
          <w:szCs w:val="21"/>
        </w:rPr>
        <w:t>部分：单光和多焦点</w:t>
      </w:r>
      <w:r w:rsidRPr="006E3131">
        <w:rPr>
          <w:rFonts w:hAnsi="宋体"/>
          <w:iCs/>
          <w:color w:val="000000"/>
          <w:szCs w:val="21"/>
        </w:rPr>
        <w:t>》要求。综合判定：该产品本次监督抽查合格。</w:t>
      </w:r>
      <w:r w:rsidRPr="006E3131">
        <w:rPr>
          <w:iCs/>
          <w:color w:val="000000"/>
          <w:szCs w:val="21"/>
        </w:rPr>
        <w:t>"</w:t>
      </w:r>
    </w:p>
    <w:p w:rsidR="00464A7C" w:rsidRPr="006E3131" w:rsidRDefault="00464A7C" w:rsidP="00464A7C">
      <w:pPr>
        <w:numPr>
          <w:ins w:id="19" w:author="韦苇" w:date="2020-09-29T11:10:00Z"/>
        </w:numPr>
        <w:snapToGrid w:val="0"/>
        <w:spacing w:line="440" w:lineRule="exact"/>
        <w:rPr>
          <w:iCs/>
          <w:color w:val="000000"/>
          <w:szCs w:val="21"/>
        </w:rPr>
      </w:pPr>
      <w:r w:rsidRPr="006E3131">
        <w:rPr>
          <w:iCs/>
          <w:color w:val="000000"/>
          <w:szCs w:val="21"/>
        </w:rPr>
        <w:t xml:space="preserve">7.3.2 </w:t>
      </w:r>
      <w:r w:rsidRPr="006E3131">
        <w:rPr>
          <w:rFonts w:hAnsi="宋体"/>
          <w:iCs/>
          <w:color w:val="000000"/>
          <w:szCs w:val="21"/>
        </w:rPr>
        <w:t>当所检项目有一项或一项以上不符合执行标准要求，判定为：</w:t>
      </w:r>
      <w:r w:rsidRPr="006E3131">
        <w:rPr>
          <w:iCs/>
          <w:color w:val="000000"/>
          <w:szCs w:val="21"/>
        </w:rPr>
        <w:t>"</w:t>
      </w:r>
      <w:r w:rsidRPr="006E3131">
        <w:rPr>
          <w:rFonts w:hAnsi="宋体"/>
          <w:iCs/>
          <w:color w:val="000000"/>
          <w:szCs w:val="21"/>
        </w:rPr>
        <w:t>依据《</w:t>
      </w:r>
      <w:r w:rsidRPr="006E3131">
        <w:rPr>
          <w:iCs/>
          <w:color w:val="000000"/>
          <w:szCs w:val="21"/>
        </w:rPr>
        <w:t>202</w:t>
      </w:r>
      <w:r w:rsidR="00E366A7">
        <w:rPr>
          <w:rFonts w:hint="eastAsia"/>
          <w:iCs/>
          <w:color w:val="000000"/>
          <w:szCs w:val="21"/>
        </w:rPr>
        <w:t>3</w:t>
      </w:r>
      <w:r w:rsidRPr="006E3131">
        <w:rPr>
          <w:rFonts w:hAnsi="宋体"/>
          <w:iCs/>
          <w:color w:val="000000"/>
          <w:szCs w:val="21"/>
        </w:rPr>
        <w:t>年</w:t>
      </w:r>
      <w:r w:rsidRPr="006E3131">
        <w:rPr>
          <w:rFonts w:hAnsi="宋体"/>
          <w:szCs w:val="21"/>
        </w:rPr>
        <w:t>配装眼镜</w:t>
      </w:r>
      <w:r w:rsidRPr="006E3131">
        <w:rPr>
          <w:rFonts w:hAnsi="宋体"/>
          <w:iCs/>
          <w:color w:val="000000"/>
          <w:szCs w:val="21"/>
        </w:rPr>
        <w:t>产品质量</w:t>
      </w:r>
      <w:r w:rsidR="00E64883" w:rsidRPr="006E3131">
        <w:rPr>
          <w:rFonts w:hAnsi="宋体"/>
          <w:iCs/>
          <w:color w:val="000000"/>
          <w:szCs w:val="21"/>
        </w:rPr>
        <w:t>钦州市</w:t>
      </w:r>
      <w:r w:rsidRPr="006E3131">
        <w:rPr>
          <w:rFonts w:hAnsi="宋体"/>
          <w:iCs/>
          <w:color w:val="000000"/>
          <w:szCs w:val="21"/>
        </w:rPr>
        <w:t>监督抽查实施细则》要求，对所抽样品的</w:t>
      </w:r>
      <w:r w:rsidRPr="006E3131">
        <w:rPr>
          <w:iCs/>
          <w:color w:val="000000"/>
          <w:szCs w:val="21"/>
        </w:rPr>
        <w:t>xx</w:t>
      </w:r>
      <w:r w:rsidRPr="006E3131">
        <w:rPr>
          <w:rFonts w:hAnsi="宋体"/>
          <w:iCs/>
          <w:color w:val="000000"/>
          <w:szCs w:val="21"/>
        </w:rPr>
        <w:t>个项目进行了检验，其中</w:t>
      </w:r>
      <w:r w:rsidRPr="006E3131">
        <w:rPr>
          <w:iCs/>
          <w:color w:val="000000"/>
          <w:szCs w:val="21"/>
        </w:rPr>
        <w:t>xx</w:t>
      </w:r>
      <w:r w:rsidRPr="006E3131">
        <w:rPr>
          <w:rFonts w:hAnsi="宋体"/>
          <w:iCs/>
          <w:color w:val="000000"/>
          <w:szCs w:val="21"/>
        </w:rPr>
        <w:t>项目的检验结果不符合</w:t>
      </w:r>
      <w:r w:rsidR="006E3131">
        <w:rPr>
          <w:rFonts w:hint="eastAsia"/>
          <w:kern w:val="0"/>
          <w:szCs w:val="21"/>
        </w:rPr>
        <w:t>GB 13511.1-2011</w:t>
      </w:r>
      <w:r w:rsidR="006E3131" w:rsidRPr="006E3131">
        <w:rPr>
          <w:rFonts w:hAnsi="宋体"/>
          <w:iCs/>
          <w:color w:val="000000"/>
          <w:szCs w:val="21"/>
        </w:rPr>
        <w:t>《</w:t>
      </w:r>
      <w:r w:rsidR="006E3131">
        <w:rPr>
          <w:rFonts w:hAnsi="宋体" w:hint="eastAsia"/>
          <w:iCs/>
          <w:color w:val="000000"/>
          <w:szCs w:val="21"/>
        </w:rPr>
        <w:t>配装眼镜</w:t>
      </w:r>
      <w:r w:rsidR="006E3131">
        <w:rPr>
          <w:rFonts w:hAnsi="宋体" w:hint="eastAsia"/>
          <w:iCs/>
          <w:color w:val="000000"/>
          <w:szCs w:val="21"/>
        </w:rPr>
        <w:t xml:space="preserve"> </w:t>
      </w:r>
      <w:r w:rsidR="006E3131">
        <w:rPr>
          <w:rFonts w:hAnsi="宋体" w:hint="eastAsia"/>
          <w:iCs/>
          <w:color w:val="000000"/>
          <w:szCs w:val="21"/>
        </w:rPr>
        <w:t>第</w:t>
      </w:r>
      <w:r w:rsidR="006E3131">
        <w:rPr>
          <w:rFonts w:hAnsi="宋体" w:hint="eastAsia"/>
          <w:iCs/>
          <w:color w:val="000000"/>
          <w:szCs w:val="21"/>
        </w:rPr>
        <w:t>1</w:t>
      </w:r>
      <w:r w:rsidR="006E3131">
        <w:rPr>
          <w:rFonts w:hAnsi="宋体" w:hint="eastAsia"/>
          <w:iCs/>
          <w:color w:val="000000"/>
          <w:szCs w:val="21"/>
        </w:rPr>
        <w:t>部分：单光和多焦点</w:t>
      </w:r>
      <w:r w:rsidR="006E3131" w:rsidRPr="006E3131">
        <w:rPr>
          <w:rFonts w:hAnsi="宋体"/>
          <w:iCs/>
          <w:color w:val="000000"/>
          <w:szCs w:val="21"/>
        </w:rPr>
        <w:t>》</w:t>
      </w:r>
      <w:r w:rsidRPr="006E3131">
        <w:rPr>
          <w:rFonts w:hAnsi="宋体"/>
          <w:iCs/>
          <w:color w:val="000000"/>
          <w:szCs w:val="21"/>
        </w:rPr>
        <w:t>要求。综合判定：该产品本次监督抽查不合格。</w:t>
      </w:r>
      <w:r w:rsidRPr="006E3131">
        <w:rPr>
          <w:iCs/>
          <w:color w:val="000000"/>
          <w:szCs w:val="21"/>
        </w:rPr>
        <w:t xml:space="preserve">"  </w:t>
      </w:r>
    </w:p>
    <w:p w:rsidR="00464A7C" w:rsidRPr="006E3131" w:rsidRDefault="00464A7C" w:rsidP="00464A7C">
      <w:pPr>
        <w:snapToGrid w:val="0"/>
        <w:spacing w:line="440" w:lineRule="exact"/>
        <w:ind w:firstLineChars="250" w:firstLine="525"/>
        <w:rPr>
          <w:color w:val="111F2C"/>
          <w:szCs w:val="21"/>
          <w:shd w:val="clear" w:color="auto" w:fill="FFFFFF"/>
        </w:rPr>
      </w:pPr>
      <w:r w:rsidRPr="006E3131">
        <w:rPr>
          <w:rFonts w:hAnsi="宋体"/>
          <w:i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w:t>
      </w:r>
      <w:r w:rsidRPr="006E3131">
        <w:rPr>
          <w:rFonts w:hAnsi="Arial"/>
          <w:color w:val="111F2C"/>
          <w:szCs w:val="21"/>
          <w:shd w:val="clear" w:color="auto" w:fill="FFFFFF"/>
        </w:rPr>
        <w:t>在</w:t>
      </w:r>
      <w:r w:rsidRPr="006E3131">
        <w:rPr>
          <w:color w:val="111F2C"/>
          <w:szCs w:val="21"/>
          <w:shd w:val="clear" w:color="auto" w:fill="FFFFFF"/>
        </w:rPr>
        <w:t>“</w:t>
      </w:r>
      <w:r w:rsidRPr="006E3131">
        <w:rPr>
          <w:rFonts w:hAnsi="Arial"/>
          <w:color w:val="111F2C"/>
          <w:szCs w:val="21"/>
          <w:shd w:val="clear" w:color="auto" w:fill="FFFFFF"/>
        </w:rPr>
        <w:t>备注</w:t>
      </w:r>
      <w:r w:rsidRPr="006E3131">
        <w:rPr>
          <w:color w:val="111F2C"/>
          <w:szCs w:val="21"/>
          <w:shd w:val="clear" w:color="auto" w:fill="FFFFFF"/>
        </w:rPr>
        <w:t>”</w:t>
      </w:r>
      <w:r w:rsidRPr="006E3131">
        <w:rPr>
          <w:rFonts w:hAnsi="Arial"/>
          <w:color w:val="111F2C"/>
          <w:szCs w:val="21"/>
          <w:shd w:val="clear" w:color="auto" w:fill="FFFFFF"/>
        </w:rPr>
        <w:t>栏中说明：该产品本次监督抽查检验，</w:t>
      </w:r>
      <w:r w:rsidRPr="006E3131">
        <w:rPr>
          <w:color w:val="111F2C"/>
          <w:szCs w:val="21"/>
          <w:shd w:val="clear" w:color="auto" w:fill="FFFFFF"/>
        </w:rPr>
        <w:t>xx</w:t>
      </w:r>
      <w:r w:rsidRPr="006E3131">
        <w:rPr>
          <w:rFonts w:hAnsi="Arial"/>
          <w:color w:val="111F2C"/>
          <w:szCs w:val="21"/>
          <w:shd w:val="clear" w:color="auto" w:fill="FFFFFF"/>
        </w:rPr>
        <w:t>项目不符合</w:t>
      </w:r>
      <w:r w:rsidRPr="006E3131">
        <w:rPr>
          <w:color w:val="111F2C"/>
          <w:szCs w:val="21"/>
          <w:shd w:val="clear" w:color="auto" w:fill="FFFFFF"/>
        </w:rPr>
        <w:t>xx</w:t>
      </w:r>
      <w:r w:rsidRPr="006E3131">
        <w:rPr>
          <w:rFonts w:hAnsi="Arial"/>
          <w:color w:val="111F2C"/>
          <w:szCs w:val="21"/>
          <w:shd w:val="clear" w:color="auto" w:fill="FFFFFF"/>
        </w:rPr>
        <w:t>标准号《国家（行业、地方）标准名称》要求。</w:t>
      </w:r>
    </w:p>
    <w:p w:rsidR="00464A7C" w:rsidRPr="006E3131" w:rsidRDefault="00464A7C" w:rsidP="00464A7C">
      <w:pPr>
        <w:snapToGrid w:val="0"/>
        <w:spacing w:line="440" w:lineRule="exact"/>
        <w:ind w:firstLineChars="250" w:firstLine="525"/>
        <w:rPr>
          <w:color w:val="111F2C"/>
          <w:szCs w:val="21"/>
          <w:shd w:val="clear" w:color="auto" w:fill="FFFFFF"/>
        </w:rPr>
      </w:pPr>
    </w:p>
    <w:p w:rsidR="00464A7C" w:rsidRPr="006E3131" w:rsidRDefault="00464A7C" w:rsidP="00464A7C">
      <w:pPr>
        <w:snapToGrid w:val="0"/>
        <w:spacing w:line="360" w:lineRule="auto"/>
        <w:rPr>
          <w:rFonts w:eastAsia="黑体"/>
          <w:kern w:val="0"/>
          <w:szCs w:val="21"/>
        </w:rPr>
      </w:pPr>
      <w:r w:rsidRPr="006E3131">
        <w:rPr>
          <w:rFonts w:eastAsia="黑体"/>
          <w:kern w:val="0"/>
          <w:szCs w:val="21"/>
        </w:rPr>
        <w:t xml:space="preserve">8 </w:t>
      </w:r>
      <w:r w:rsidRPr="006E3131">
        <w:rPr>
          <w:rFonts w:eastAsia="黑体"/>
          <w:kern w:val="0"/>
          <w:szCs w:val="21"/>
        </w:rPr>
        <w:t>异议处理</w:t>
      </w:r>
    </w:p>
    <w:p w:rsidR="00464A7C" w:rsidRPr="006E3131" w:rsidRDefault="00464A7C" w:rsidP="00464A7C">
      <w:pPr>
        <w:spacing w:line="360" w:lineRule="auto"/>
        <w:ind w:firstLineChars="200" w:firstLine="420"/>
        <w:rPr>
          <w:bCs/>
        </w:rPr>
      </w:pPr>
      <w:r w:rsidRPr="006E3131">
        <w:rPr>
          <w:bCs/>
        </w:rPr>
        <w:t>对判定不合格产品进行异议处理时，按以下方式进行</w:t>
      </w:r>
      <w:r w:rsidRPr="006E3131">
        <w:rPr>
          <w:bCs/>
        </w:rPr>
        <w:t>:</w:t>
      </w:r>
    </w:p>
    <w:p w:rsidR="00464A7C" w:rsidRPr="006E3131" w:rsidRDefault="00464A7C" w:rsidP="00464A7C">
      <w:pPr>
        <w:autoSpaceDE w:val="0"/>
        <w:autoSpaceDN w:val="0"/>
        <w:adjustRightInd w:val="0"/>
        <w:spacing w:line="360" w:lineRule="auto"/>
        <w:ind w:right="-20"/>
        <w:jc w:val="left"/>
        <w:rPr>
          <w:szCs w:val="21"/>
        </w:rPr>
      </w:pPr>
      <w:r w:rsidRPr="006E3131">
        <w:rPr>
          <w:szCs w:val="21"/>
        </w:rPr>
        <w:t xml:space="preserve">8.1 </w:t>
      </w:r>
      <w:r w:rsidRPr="006E3131">
        <w:rPr>
          <w:rFonts w:hAnsi="宋体"/>
          <w:szCs w:val="21"/>
        </w:rPr>
        <w:t>核查不合格项目相关证据，能够以记录（纸质记录或电子记录或影像记录）或与不合格项目相关联的其它质量数据等检验证据证明的，由监督抽查组织部门根据核查情况作出异议处理决定。</w:t>
      </w:r>
    </w:p>
    <w:p w:rsidR="00464A7C" w:rsidRPr="006E3131" w:rsidRDefault="00464A7C" w:rsidP="00464A7C">
      <w:pPr>
        <w:autoSpaceDE w:val="0"/>
        <w:autoSpaceDN w:val="0"/>
        <w:adjustRightInd w:val="0"/>
        <w:spacing w:line="360" w:lineRule="auto"/>
        <w:ind w:right="-20"/>
        <w:jc w:val="left"/>
        <w:rPr>
          <w:szCs w:val="21"/>
        </w:rPr>
      </w:pPr>
      <w:r w:rsidRPr="006E3131">
        <w:rPr>
          <w:szCs w:val="21"/>
        </w:rPr>
        <w:t xml:space="preserve">8.2 </w:t>
      </w:r>
      <w:r w:rsidRPr="006E3131">
        <w:rPr>
          <w:rFonts w:hAnsi="宋体"/>
          <w:szCs w:val="21"/>
        </w:rPr>
        <w:t>对需要复检并具备检验条件的，监督抽查组织部门按照《产品质量监督抽查暂行管理办法》要求组织复检机构对抽取的备用样品进行复检，并出具检验报告。复检结论为最终结论。</w:t>
      </w:r>
    </w:p>
    <w:p w:rsidR="000F7855" w:rsidRDefault="000F7855"/>
    <w:sectPr w:rsidR="000F7855" w:rsidSect="000F785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952" w:rsidRDefault="00467952" w:rsidP="003D52C7">
      <w:r>
        <w:separator/>
      </w:r>
    </w:p>
  </w:endnote>
  <w:endnote w:type="continuationSeparator" w:id="0">
    <w:p w:rsidR="00467952" w:rsidRDefault="00467952" w:rsidP="003D52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仿宋_GB2312">
    <w:altName w:val="微软雅黑"/>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952" w:rsidRDefault="00467952" w:rsidP="003D52C7">
      <w:r>
        <w:separator/>
      </w:r>
    </w:p>
  </w:footnote>
  <w:footnote w:type="continuationSeparator" w:id="0">
    <w:p w:rsidR="00467952" w:rsidRDefault="00467952" w:rsidP="003D52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4A7C"/>
    <w:rsid w:val="00026429"/>
    <w:rsid w:val="000F7855"/>
    <w:rsid w:val="001D36AB"/>
    <w:rsid w:val="003D52C7"/>
    <w:rsid w:val="00464A7C"/>
    <w:rsid w:val="00467952"/>
    <w:rsid w:val="00483B59"/>
    <w:rsid w:val="00694F2E"/>
    <w:rsid w:val="006E3131"/>
    <w:rsid w:val="00710E94"/>
    <w:rsid w:val="007D3136"/>
    <w:rsid w:val="009735CD"/>
    <w:rsid w:val="00D21015"/>
    <w:rsid w:val="00E366A7"/>
    <w:rsid w:val="00E64883"/>
    <w:rsid w:val="00F52C8F"/>
    <w:rsid w:val="00FB39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A7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83B59"/>
    <w:rPr>
      <w:b/>
      <w:bCs/>
    </w:rPr>
  </w:style>
  <w:style w:type="paragraph" w:customStyle="1" w:styleId="a4">
    <w:name w:val="一级条标题"/>
    <w:next w:val="a"/>
    <w:rsid w:val="00464A7C"/>
    <w:pPr>
      <w:outlineLvl w:val="2"/>
    </w:pPr>
    <w:rPr>
      <w:rFonts w:ascii="Times New Roman" w:eastAsia="黑体" w:hAnsi="Times New Roman" w:cs="Times New Roman"/>
      <w:kern w:val="0"/>
      <w:szCs w:val="20"/>
    </w:rPr>
  </w:style>
  <w:style w:type="paragraph" w:styleId="a5">
    <w:name w:val="header"/>
    <w:basedOn w:val="a"/>
    <w:link w:val="Char"/>
    <w:uiPriority w:val="99"/>
    <w:unhideWhenUsed/>
    <w:rsid w:val="003D52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D52C7"/>
    <w:rPr>
      <w:rFonts w:ascii="Times New Roman" w:eastAsia="宋体" w:hAnsi="Times New Roman" w:cs="Times New Roman"/>
      <w:sz w:val="18"/>
      <w:szCs w:val="18"/>
    </w:rPr>
  </w:style>
  <w:style w:type="paragraph" w:styleId="a6">
    <w:name w:val="footer"/>
    <w:basedOn w:val="a"/>
    <w:link w:val="Char0"/>
    <w:uiPriority w:val="99"/>
    <w:semiHidden/>
    <w:unhideWhenUsed/>
    <w:rsid w:val="003D52C7"/>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3D52C7"/>
    <w:rPr>
      <w:rFonts w:ascii="Times New Roman" w:eastAsia="宋体" w:hAnsi="Times New Roman" w:cs="Times New Roman"/>
      <w:sz w:val="18"/>
      <w:szCs w:val="18"/>
    </w:rPr>
  </w:style>
  <w:style w:type="paragraph" w:styleId="a7">
    <w:name w:val="Balloon Text"/>
    <w:basedOn w:val="a"/>
    <w:link w:val="Char1"/>
    <w:uiPriority w:val="99"/>
    <w:semiHidden/>
    <w:unhideWhenUsed/>
    <w:rsid w:val="003D52C7"/>
    <w:rPr>
      <w:sz w:val="18"/>
      <w:szCs w:val="18"/>
    </w:rPr>
  </w:style>
  <w:style w:type="character" w:customStyle="1" w:styleId="Char1">
    <w:name w:val="批注框文本 Char"/>
    <w:basedOn w:val="a0"/>
    <w:link w:val="a7"/>
    <w:uiPriority w:val="99"/>
    <w:semiHidden/>
    <w:rsid w:val="003D52C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490</Words>
  <Characters>2794</Characters>
  <Application>Microsoft Office Word</Application>
  <DocSecurity>0</DocSecurity>
  <Lines>23</Lines>
  <Paragraphs>6</Paragraphs>
  <ScaleCrop>false</ScaleCrop>
  <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2021-08-20T07:22:00Z</dcterms:created>
  <dcterms:modified xsi:type="dcterms:W3CDTF">2023-02-08T02:34:00Z</dcterms:modified>
</cp:coreProperties>
</file>